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atLeast"/>
        <w:jc w:val="left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附件2：</w:t>
      </w:r>
      <w:bookmarkStart w:id="0" w:name="_Toc212038499"/>
      <w:bookmarkStart w:id="1" w:name="_Toc212036286"/>
      <w:bookmarkStart w:id="2" w:name="_Toc214176406"/>
      <w:bookmarkStart w:id="3" w:name="_Toc204323260"/>
      <w:bookmarkStart w:id="4" w:name="_Toc212033855"/>
      <w:bookmarkStart w:id="5" w:name="_Toc204320237"/>
      <w:bookmarkStart w:id="6" w:name="_Toc211055733"/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XX专业（或一级学科）学术学位博士研究</w:t>
      </w:r>
      <w:r>
        <w:rPr>
          <w:rFonts w:ascii="仿宋" w:hAnsi="仿宋" w:eastAsia="仿宋" w:cs="宋体"/>
          <w:color w:val="000000"/>
          <w:kern w:val="0"/>
          <w:sz w:val="28"/>
          <w:szCs w:val="28"/>
        </w:rPr>
        <w:t>生培养方案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模板</w:t>
      </w:r>
    </w:p>
    <w:p>
      <w:pPr>
        <w:widowControl/>
        <w:spacing w:line="500" w:lineRule="atLeast"/>
        <w:jc w:val="left"/>
        <w:rPr>
          <w:rFonts w:ascii="黑体" w:hAnsi="黑体" w:eastAsia="黑体"/>
          <w:b/>
          <w:szCs w:val="21"/>
        </w:rPr>
      </w:pPr>
    </w:p>
    <w:p>
      <w:pPr>
        <w:widowControl/>
        <w:spacing w:line="50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XX专业（或一级学科）学术学位博士研究</w:t>
      </w:r>
      <w:r>
        <w:rPr>
          <w:rFonts w:ascii="黑体" w:hAnsi="黑体" w:eastAsia="黑体"/>
          <w:sz w:val="32"/>
          <w:szCs w:val="32"/>
        </w:rPr>
        <w:t>生培养方案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204323261"/>
      <w:bookmarkStart w:id="8" w:name="_Toc211055734"/>
      <w:bookmarkStart w:id="9" w:name="_Toc204320238"/>
    </w:p>
    <w:p>
      <w:pPr>
        <w:widowControl/>
        <w:spacing w:line="5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（</w:t>
      </w:r>
      <w:r>
        <w:rPr>
          <w:rFonts w:hint="eastAsia" w:ascii="Times New Roman" w:hAnsi="Times New Roman"/>
          <w:b/>
          <w:sz w:val="28"/>
          <w:szCs w:val="28"/>
        </w:rPr>
        <w:t>专业或一级学科</w:t>
      </w:r>
      <w:r>
        <w:rPr>
          <w:rFonts w:ascii="Times New Roman" w:hAnsi="Times New Roman"/>
          <w:b/>
          <w:sz w:val="28"/>
          <w:szCs w:val="28"/>
        </w:rPr>
        <w:t>代码：</w:t>
      </w:r>
      <w:r>
        <w:rPr>
          <w:rFonts w:hint="eastAsia"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授 </w:t>
      </w:r>
      <w:r>
        <w:rPr>
          <w:rFonts w:hint="eastAsia" w:ascii="Times New Roman" w:hAnsi="Times New Roman"/>
          <w:b/>
          <w:sz w:val="28"/>
          <w:szCs w:val="28"/>
        </w:rPr>
        <w:t>xx学博士</w:t>
      </w:r>
      <w:r>
        <w:rPr>
          <w:rFonts w:ascii="Times New Roman" w:hAnsi="Times New Roman"/>
          <w:b/>
          <w:sz w:val="28"/>
          <w:szCs w:val="28"/>
        </w:rPr>
        <w:t>学位）</w:t>
      </w:r>
      <w:bookmarkEnd w:id="7"/>
      <w:bookmarkEnd w:id="8"/>
      <w:bookmarkEnd w:id="9"/>
    </w:p>
    <w:p>
      <w:pPr>
        <w:spacing w:beforeLines="50"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bookmarkStart w:id="10" w:name="_Toc212038500"/>
      <w:r>
        <w:rPr>
          <w:rFonts w:ascii="仿宋" w:hAnsi="仿宋" w:eastAsia="仿宋"/>
          <w:sz w:val="28"/>
          <w:szCs w:val="28"/>
        </w:rPr>
        <w:t>一、培养目标</w:t>
      </w:r>
      <w:bookmarkEnd w:id="10"/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bookmarkStart w:id="11" w:name="_Toc212038501"/>
      <w:r>
        <w:rPr>
          <w:rFonts w:ascii="仿宋" w:hAnsi="仿宋" w:eastAsia="仿宋"/>
          <w:sz w:val="28"/>
          <w:szCs w:val="28"/>
        </w:rPr>
        <w:t>二、研究方向</w:t>
      </w:r>
      <w:bookmarkEnd w:id="11"/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bookmarkStart w:id="12" w:name="_Toc212038502"/>
      <w:r>
        <w:rPr>
          <w:rFonts w:hint="eastAsia" w:ascii="仿宋" w:hAnsi="仿宋" w:eastAsia="仿宋"/>
          <w:sz w:val="28"/>
          <w:szCs w:val="28"/>
        </w:rPr>
        <w:t>三、学制与学习年限</w:t>
      </w:r>
      <w:bookmarkEnd w:id="12"/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四、培养方式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bookmarkStart w:id="13" w:name="_Toc212038503"/>
      <w:r>
        <w:rPr>
          <w:rFonts w:hint="eastAsia" w:ascii="仿宋" w:hAnsi="仿宋" w:eastAsia="仿宋"/>
          <w:sz w:val="28"/>
          <w:szCs w:val="28"/>
        </w:rPr>
        <w:t>五、课程设置</w:t>
      </w:r>
      <w:bookmarkEnd w:id="13"/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bookmarkStart w:id="14" w:name="_Toc212038505"/>
      <w:r>
        <w:rPr>
          <w:rFonts w:hint="eastAsia" w:ascii="仿宋" w:hAnsi="仿宋" w:eastAsia="仿宋"/>
          <w:sz w:val="28"/>
          <w:szCs w:val="28"/>
        </w:rPr>
        <w:t>六</w:t>
      </w:r>
      <w:r>
        <w:rPr>
          <w:rFonts w:ascii="仿宋" w:hAnsi="仿宋" w:eastAsia="仿宋"/>
          <w:sz w:val="28"/>
          <w:szCs w:val="28"/>
        </w:rPr>
        <w:t>、</w:t>
      </w:r>
      <w:bookmarkEnd w:id="14"/>
      <w:r>
        <w:rPr>
          <w:rFonts w:hint="eastAsia" w:ascii="仿宋" w:hAnsi="仿宋" w:eastAsia="仿宋"/>
          <w:sz w:val="28"/>
          <w:szCs w:val="28"/>
        </w:rPr>
        <w:t>必修环节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1.文献研读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2.学术报告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3.学科综合考试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4.科研训练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5.课程助教或社会实践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七、学位论文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1.论文选题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2.开题报告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3.论文撰写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4.论文预答辩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5.论文答辩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6.资格论文</w:t>
      </w:r>
    </w:p>
    <w:p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>
      <w:pPr>
        <w:numPr>
          <w:ins w:id="0" w:author="Josca" w:date="2014-04-11T10:31:00Z"/>
        </w:numPr>
        <w:adjustRightInd w:val="0"/>
        <w:snapToGrid w:val="0"/>
        <w:spacing w:line="360" w:lineRule="auto"/>
        <w:jc w:val="center"/>
        <w:rPr>
          <w:rFonts w:ascii="宋体" w:hAnsi="宋体"/>
          <w:szCs w:val="21"/>
        </w:rPr>
      </w:pPr>
    </w:p>
    <w:p>
      <w:pPr>
        <w:pStyle w:val="3"/>
        <w:adjustRightInd w:val="0"/>
        <w:snapToGrid w:val="0"/>
        <w:spacing w:beforeLines="50" w:beforeAutospacing="0" w:afterLines="50" w:afterAutospacing="0" w:line="276" w:lineRule="auto"/>
        <w:rPr>
          <w:rFonts w:ascii="黑体" w:hAnsi="黑体" w:cstheme="minorBidi"/>
          <w:b w:val="0"/>
          <w:bCs w:val="0"/>
          <w:sz w:val="28"/>
          <w:szCs w:val="28"/>
        </w:rPr>
      </w:pPr>
      <w:r>
        <w:rPr>
          <w:rFonts w:hint="eastAsia" w:ascii="黑体" w:hAnsi="黑体" w:cstheme="minorBidi"/>
          <w:b w:val="0"/>
          <w:bCs w:val="0"/>
          <w:sz w:val="28"/>
          <w:szCs w:val="28"/>
        </w:rPr>
        <w:t>XX专业（或一级学科）学术学位博士研究生培养计划表</w:t>
      </w:r>
    </w:p>
    <w:tbl>
      <w:tblPr>
        <w:tblStyle w:val="8"/>
        <w:tblW w:w="91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158"/>
        <w:gridCol w:w="2473"/>
        <w:gridCol w:w="3079"/>
        <w:gridCol w:w="670"/>
        <w:gridCol w:w="606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595" w:type="dxa"/>
            <w:gridSpan w:val="2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类  别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中文名称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英文名称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学分</w:t>
            </w: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ind w:left="-65" w:leftChars="-31" w:right="-80" w:rightChars="-38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学时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ind w:left="-65" w:leftChars="-31" w:right="-80" w:rightChars="-38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公共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必修课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中国马克思主义与当代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Contemporary Chinese Marxism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博士生外语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Foreign Languages for Doctoral Student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通开课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研究方向必修课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选修课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公共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选修课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马克思恩格斯列宁经典著作选读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Selected Readings on Classic Works of Marx Engels and Lenin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学术道德与学术规范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Academic Ethics and Regulations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指定</w:t>
            </w:r>
          </w:p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补修课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必修环节</w:t>
            </w: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文献研读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Literature Study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15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学术报告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Academic Report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1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学科综合考试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Comprehensive Test in Discipline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1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科研训练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Research Training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1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7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课程助教或社会实践</w:t>
            </w:r>
          </w:p>
        </w:tc>
        <w:tc>
          <w:tcPr>
            <w:tcW w:w="30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TA or </w:t>
            </w:r>
            <w:r>
              <w:rPr>
                <w:rFonts w:hint="eastAsia"/>
                <w:color w:val="000000"/>
              </w:rPr>
              <w:t>Practical Training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67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15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32" w:type="dxa"/>
            <w:gridSpan w:val="7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17，其中课程学分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12（必修课学分</w:t>
            </w:r>
            <w:r>
              <w:rPr>
                <w:rFonts w:hint="eastAsia" w:asciiTheme="minorEastAsia" w:hAnsiTheme="minorEastAsia"/>
                <w:color w:val="000000"/>
              </w:rPr>
              <w:t>≥8</w:t>
            </w:r>
            <w:r>
              <w:rPr>
                <w:rFonts w:hint="eastAsia"/>
                <w:color w:val="000000"/>
              </w:rPr>
              <w:t>），必修环节学分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5。</w:t>
            </w:r>
          </w:p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p>
      <w:pPr>
        <w:adjustRightInd w:val="0"/>
        <w:snapToGrid w:val="0"/>
        <w:spacing w:line="400" w:lineRule="exact"/>
        <w:jc w:val="center"/>
        <w:rPr>
          <w:rFonts w:ascii="黑体" w:eastAsia="黑体"/>
          <w:bCs/>
          <w:color w:val="000000"/>
          <w:sz w:val="28"/>
          <w:szCs w:val="28"/>
        </w:rPr>
      </w:pPr>
      <w:r>
        <w:rPr>
          <w:rFonts w:hint="eastAsia" w:ascii="黑体" w:hAnsi="黑体"/>
          <w:sz w:val="28"/>
          <w:szCs w:val="28"/>
        </w:rPr>
        <w:t>XX</w:t>
      </w:r>
      <w:r>
        <w:rPr>
          <w:rFonts w:hint="eastAsia" w:ascii="黑体" w:eastAsia="黑体"/>
          <w:bCs/>
          <w:color w:val="000000"/>
          <w:sz w:val="28"/>
          <w:szCs w:val="28"/>
        </w:rPr>
        <w:t>专业（或一级学科）直博生、“1+4”硕博连读生培养计划表</w:t>
      </w:r>
    </w:p>
    <w:tbl>
      <w:tblPr>
        <w:tblStyle w:val="8"/>
        <w:tblW w:w="91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163"/>
        <w:gridCol w:w="2327"/>
        <w:gridCol w:w="3021"/>
        <w:gridCol w:w="690"/>
        <w:gridCol w:w="679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740" w:type="dxa"/>
            <w:gridSpan w:val="2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类  别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中文名称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英文名称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学分</w:t>
            </w: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学时</w:t>
            </w: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ind w:left="-65" w:leftChars="-31" w:right="-80" w:rightChars="-38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1163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公共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必修课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中国马克思主义与当代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Contemporary Chinese Marxism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硕博连读生外语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Foreign Languages for Doctoral Student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通开课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研究方向必修课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1163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选修课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公共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选修课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马克思恩格斯列宁经典著作选读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Selected Readings on Classic Works of Marx Engels and Lenin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学术道德与学术规范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Ethics and Rules on Academics 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指定</w:t>
            </w:r>
          </w:p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77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3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补修课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必修环节</w:t>
            </w: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文献研读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Literature Study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77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学术报告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Academic Report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77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学科综合考试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Comprehensive Test in Discipline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77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科研训练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Research Training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77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74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27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课程助教或社会实践</w:t>
            </w:r>
          </w:p>
        </w:tc>
        <w:tc>
          <w:tcPr>
            <w:tcW w:w="30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TA or </w:t>
            </w:r>
            <w:r>
              <w:rPr>
                <w:rFonts w:hint="eastAsia"/>
                <w:color w:val="000000"/>
              </w:rPr>
              <w:t>Practical Training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77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55" w:type="dxa"/>
            <w:gridSpan w:val="7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37，其中课程学分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32（必修课学分</w:t>
            </w:r>
            <w:r>
              <w:rPr>
                <w:rFonts w:hint="eastAsia" w:asciiTheme="minorEastAsia" w:hAnsiTheme="minorEastAsia"/>
                <w:color w:val="000000"/>
              </w:rPr>
              <w:t>≥22</w:t>
            </w:r>
            <w:r>
              <w:rPr>
                <w:rFonts w:hint="eastAsia"/>
                <w:color w:val="000000"/>
              </w:rPr>
              <w:t>），必修环节学分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5。</w:t>
            </w:r>
          </w:p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说明：因故退出“1+4”硕博连读生序列、申请硕士学位的研究生尚需补修硕士阶段的思想政治理论课（3学分，其中“中国特色社会主义理论与实践研究”2学分，“马克思主义与社会科学方法论”或“自然辩证法概论”1学分）。</w:t>
      </w:r>
    </w:p>
    <w:p>
      <w:pPr>
        <w:widowControl/>
        <w:jc w:val="left"/>
        <w:rPr>
          <w:rFonts w:ascii="仿宋" w:hAnsi="仿宋" w:eastAsia="仿宋"/>
          <w:sz w:val="10"/>
          <w:szCs w:val="10"/>
        </w:rPr>
      </w:pPr>
      <w:bookmarkStart w:id="15" w:name="_GoBack"/>
      <w:bookmarkEnd w:id="15"/>
    </w:p>
    <w:sectPr>
      <w:footerReference r:id="rId3" w:type="default"/>
      <w:pgSz w:w="11906" w:h="16838"/>
      <w:pgMar w:top="1304" w:right="1588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8936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osca">
    <w15:presenceInfo w15:providerId="None" w15:userId="Jos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064C"/>
    <w:rsid w:val="00003B14"/>
    <w:rsid w:val="00003FDB"/>
    <w:rsid w:val="00004260"/>
    <w:rsid w:val="00004CCD"/>
    <w:rsid w:val="00005FE8"/>
    <w:rsid w:val="000111F5"/>
    <w:rsid w:val="000127E2"/>
    <w:rsid w:val="00012B14"/>
    <w:rsid w:val="0001306B"/>
    <w:rsid w:val="000133FE"/>
    <w:rsid w:val="00013B83"/>
    <w:rsid w:val="000149ED"/>
    <w:rsid w:val="00017555"/>
    <w:rsid w:val="00023057"/>
    <w:rsid w:val="000236A7"/>
    <w:rsid w:val="00024080"/>
    <w:rsid w:val="0002456A"/>
    <w:rsid w:val="0002521D"/>
    <w:rsid w:val="00025945"/>
    <w:rsid w:val="00025A27"/>
    <w:rsid w:val="00025BD4"/>
    <w:rsid w:val="000268A1"/>
    <w:rsid w:val="000275A2"/>
    <w:rsid w:val="000325DA"/>
    <w:rsid w:val="00034D10"/>
    <w:rsid w:val="000353F5"/>
    <w:rsid w:val="00035529"/>
    <w:rsid w:val="0003641A"/>
    <w:rsid w:val="0004039E"/>
    <w:rsid w:val="00040676"/>
    <w:rsid w:val="00043C3C"/>
    <w:rsid w:val="00045B0D"/>
    <w:rsid w:val="00046052"/>
    <w:rsid w:val="000463FC"/>
    <w:rsid w:val="00046CE3"/>
    <w:rsid w:val="00047B64"/>
    <w:rsid w:val="00052E63"/>
    <w:rsid w:val="000530EB"/>
    <w:rsid w:val="00053816"/>
    <w:rsid w:val="0005555C"/>
    <w:rsid w:val="00057218"/>
    <w:rsid w:val="00060D3B"/>
    <w:rsid w:val="000615FF"/>
    <w:rsid w:val="00062FB7"/>
    <w:rsid w:val="00067AE9"/>
    <w:rsid w:val="00077B14"/>
    <w:rsid w:val="00080FBF"/>
    <w:rsid w:val="000814EE"/>
    <w:rsid w:val="00081773"/>
    <w:rsid w:val="00083858"/>
    <w:rsid w:val="00083986"/>
    <w:rsid w:val="00085BDD"/>
    <w:rsid w:val="00085ED0"/>
    <w:rsid w:val="0009319C"/>
    <w:rsid w:val="0009381D"/>
    <w:rsid w:val="0009415F"/>
    <w:rsid w:val="000941A3"/>
    <w:rsid w:val="000A0618"/>
    <w:rsid w:val="000A085F"/>
    <w:rsid w:val="000A38E7"/>
    <w:rsid w:val="000A4559"/>
    <w:rsid w:val="000A498A"/>
    <w:rsid w:val="000A4BB5"/>
    <w:rsid w:val="000B1276"/>
    <w:rsid w:val="000B1CAC"/>
    <w:rsid w:val="000B1D85"/>
    <w:rsid w:val="000B2B76"/>
    <w:rsid w:val="000B3039"/>
    <w:rsid w:val="000B37B3"/>
    <w:rsid w:val="000B3849"/>
    <w:rsid w:val="000B6A78"/>
    <w:rsid w:val="000B7156"/>
    <w:rsid w:val="000B74D2"/>
    <w:rsid w:val="000B768B"/>
    <w:rsid w:val="000C041F"/>
    <w:rsid w:val="000C2A13"/>
    <w:rsid w:val="000C2B7F"/>
    <w:rsid w:val="000C502A"/>
    <w:rsid w:val="000C51B7"/>
    <w:rsid w:val="000C6504"/>
    <w:rsid w:val="000C730B"/>
    <w:rsid w:val="000D1A64"/>
    <w:rsid w:val="000D39BA"/>
    <w:rsid w:val="000D4719"/>
    <w:rsid w:val="000D4F84"/>
    <w:rsid w:val="000D51BC"/>
    <w:rsid w:val="000E0FAE"/>
    <w:rsid w:val="000E21F4"/>
    <w:rsid w:val="000E45D2"/>
    <w:rsid w:val="000E47C6"/>
    <w:rsid w:val="000E4AE0"/>
    <w:rsid w:val="000E4D1A"/>
    <w:rsid w:val="000E5CEE"/>
    <w:rsid w:val="000F01E3"/>
    <w:rsid w:val="000F1D8F"/>
    <w:rsid w:val="000F1F6E"/>
    <w:rsid w:val="000F3ABF"/>
    <w:rsid w:val="000F471D"/>
    <w:rsid w:val="000F5599"/>
    <w:rsid w:val="000F6B57"/>
    <w:rsid w:val="000F7346"/>
    <w:rsid w:val="000F7700"/>
    <w:rsid w:val="000F778F"/>
    <w:rsid w:val="00103CC8"/>
    <w:rsid w:val="00104AE8"/>
    <w:rsid w:val="00106B01"/>
    <w:rsid w:val="00107E64"/>
    <w:rsid w:val="00111EF2"/>
    <w:rsid w:val="0011353C"/>
    <w:rsid w:val="00114CA4"/>
    <w:rsid w:val="00115CD2"/>
    <w:rsid w:val="00116B65"/>
    <w:rsid w:val="001230CB"/>
    <w:rsid w:val="00123C59"/>
    <w:rsid w:val="00124216"/>
    <w:rsid w:val="00124534"/>
    <w:rsid w:val="0012596F"/>
    <w:rsid w:val="00126242"/>
    <w:rsid w:val="0013032D"/>
    <w:rsid w:val="001310AA"/>
    <w:rsid w:val="00131159"/>
    <w:rsid w:val="00131E17"/>
    <w:rsid w:val="00132A99"/>
    <w:rsid w:val="00133857"/>
    <w:rsid w:val="001342BB"/>
    <w:rsid w:val="0013447C"/>
    <w:rsid w:val="00136252"/>
    <w:rsid w:val="0014063C"/>
    <w:rsid w:val="00140A87"/>
    <w:rsid w:val="00141F56"/>
    <w:rsid w:val="00144D4C"/>
    <w:rsid w:val="001510D6"/>
    <w:rsid w:val="001510F2"/>
    <w:rsid w:val="00152844"/>
    <w:rsid w:val="00154087"/>
    <w:rsid w:val="00154523"/>
    <w:rsid w:val="00156ECE"/>
    <w:rsid w:val="00156F16"/>
    <w:rsid w:val="001653F9"/>
    <w:rsid w:val="001656DD"/>
    <w:rsid w:val="00165929"/>
    <w:rsid w:val="00166640"/>
    <w:rsid w:val="00167323"/>
    <w:rsid w:val="001717C3"/>
    <w:rsid w:val="001735AE"/>
    <w:rsid w:val="0017362B"/>
    <w:rsid w:val="00173F15"/>
    <w:rsid w:val="001766F3"/>
    <w:rsid w:val="00180732"/>
    <w:rsid w:val="00181466"/>
    <w:rsid w:val="0018486E"/>
    <w:rsid w:val="001858E4"/>
    <w:rsid w:val="00185EFB"/>
    <w:rsid w:val="00185FFF"/>
    <w:rsid w:val="00186E1B"/>
    <w:rsid w:val="00187E1E"/>
    <w:rsid w:val="00190A84"/>
    <w:rsid w:val="00190BB6"/>
    <w:rsid w:val="00191B90"/>
    <w:rsid w:val="00194644"/>
    <w:rsid w:val="001A02C1"/>
    <w:rsid w:val="001A0912"/>
    <w:rsid w:val="001A19ED"/>
    <w:rsid w:val="001A29D6"/>
    <w:rsid w:val="001A2FD0"/>
    <w:rsid w:val="001A5082"/>
    <w:rsid w:val="001A5D90"/>
    <w:rsid w:val="001A7F10"/>
    <w:rsid w:val="001B0592"/>
    <w:rsid w:val="001B060C"/>
    <w:rsid w:val="001B0837"/>
    <w:rsid w:val="001B5911"/>
    <w:rsid w:val="001C33DC"/>
    <w:rsid w:val="001C37DC"/>
    <w:rsid w:val="001C4209"/>
    <w:rsid w:val="001C5453"/>
    <w:rsid w:val="001D011D"/>
    <w:rsid w:val="001D02FD"/>
    <w:rsid w:val="001D20CC"/>
    <w:rsid w:val="001D425B"/>
    <w:rsid w:val="001D4875"/>
    <w:rsid w:val="001E2740"/>
    <w:rsid w:val="001E4C4A"/>
    <w:rsid w:val="001E6D44"/>
    <w:rsid w:val="001E7BC4"/>
    <w:rsid w:val="001F0CAF"/>
    <w:rsid w:val="001F3EF9"/>
    <w:rsid w:val="001F45A4"/>
    <w:rsid w:val="001F49E9"/>
    <w:rsid w:val="001F4D6D"/>
    <w:rsid w:val="001F57D9"/>
    <w:rsid w:val="001F7364"/>
    <w:rsid w:val="001F7AAF"/>
    <w:rsid w:val="002009DC"/>
    <w:rsid w:val="00201CE2"/>
    <w:rsid w:val="002030FF"/>
    <w:rsid w:val="0020332A"/>
    <w:rsid w:val="0020462A"/>
    <w:rsid w:val="00205B5E"/>
    <w:rsid w:val="00205C02"/>
    <w:rsid w:val="00205FFE"/>
    <w:rsid w:val="0021106D"/>
    <w:rsid w:val="002134AE"/>
    <w:rsid w:val="00220CFC"/>
    <w:rsid w:val="00221144"/>
    <w:rsid w:val="0022666D"/>
    <w:rsid w:val="00226774"/>
    <w:rsid w:val="00226CE6"/>
    <w:rsid w:val="00226D7E"/>
    <w:rsid w:val="0023297C"/>
    <w:rsid w:val="002336AE"/>
    <w:rsid w:val="002339BF"/>
    <w:rsid w:val="0023604B"/>
    <w:rsid w:val="0023729D"/>
    <w:rsid w:val="00240B29"/>
    <w:rsid w:val="00240C6A"/>
    <w:rsid w:val="00240E77"/>
    <w:rsid w:val="00241C78"/>
    <w:rsid w:val="002507E0"/>
    <w:rsid w:val="00250FEE"/>
    <w:rsid w:val="00252C4D"/>
    <w:rsid w:val="00252FDC"/>
    <w:rsid w:val="00254ADB"/>
    <w:rsid w:val="00257232"/>
    <w:rsid w:val="00257D74"/>
    <w:rsid w:val="002629B3"/>
    <w:rsid w:val="00265692"/>
    <w:rsid w:val="00265CED"/>
    <w:rsid w:val="00266C40"/>
    <w:rsid w:val="00267034"/>
    <w:rsid w:val="002676DF"/>
    <w:rsid w:val="00267D28"/>
    <w:rsid w:val="00270E17"/>
    <w:rsid w:val="002722B9"/>
    <w:rsid w:val="00272C4E"/>
    <w:rsid w:val="00274325"/>
    <w:rsid w:val="00274418"/>
    <w:rsid w:val="00274678"/>
    <w:rsid w:val="002759E3"/>
    <w:rsid w:val="002763E5"/>
    <w:rsid w:val="00277AB2"/>
    <w:rsid w:val="00286180"/>
    <w:rsid w:val="00286FD5"/>
    <w:rsid w:val="00291703"/>
    <w:rsid w:val="00291C33"/>
    <w:rsid w:val="00294302"/>
    <w:rsid w:val="00294BF5"/>
    <w:rsid w:val="00295C5F"/>
    <w:rsid w:val="0029600E"/>
    <w:rsid w:val="00296ACE"/>
    <w:rsid w:val="00297364"/>
    <w:rsid w:val="002A0CDC"/>
    <w:rsid w:val="002A0DDF"/>
    <w:rsid w:val="002A0F97"/>
    <w:rsid w:val="002A1833"/>
    <w:rsid w:val="002A216C"/>
    <w:rsid w:val="002A3865"/>
    <w:rsid w:val="002A5064"/>
    <w:rsid w:val="002A5991"/>
    <w:rsid w:val="002A7BD0"/>
    <w:rsid w:val="002B11C8"/>
    <w:rsid w:val="002B23F5"/>
    <w:rsid w:val="002B4687"/>
    <w:rsid w:val="002B4C30"/>
    <w:rsid w:val="002B61CD"/>
    <w:rsid w:val="002B670C"/>
    <w:rsid w:val="002B765C"/>
    <w:rsid w:val="002B796F"/>
    <w:rsid w:val="002C018D"/>
    <w:rsid w:val="002C0A20"/>
    <w:rsid w:val="002C16FE"/>
    <w:rsid w:val="002C2CA2"/>
    <w:rsid w:val="002C2CB1"/>
    <w:rsid w:val="002C546D"/>
    <w:rsid w:val="002C70C5"/>
    <w:rsid w:val="002C73A0"/>
    <w:rsid w:val="002C7DE3"/>
    <w:rsid w:val="002D2930"/>
    <w:rsid w:val="002D2B72"/>
    <w:rsid w:val="002D2C52"/>
    <w:rsid w:val="002D415E"/>
    <w:rsid w:val="002D4CEB"/>
    <w:rsid w:val="002D53B9"/>
    <w:rsid w:val="002E1F80"/>
    <w:rsid w:val="002E3B03"/>
    <w:rsid w:val="002E3D8E"/>
    <w:rsid w:val="002E582B"/>
    <w:rsid w:val="002F0755"/>
    <w:rsid w:val="002F0AE0"/>
    <w:rsid w:val="002F1F8B"/>
    <w:rsid w:val="002F3046"/>
    <w:rsid w:val="002F39A3"/>
    <w:rsid w:val="002F5466"/>
    <w:rsid w:val="002F5CBA"/>
    <w:rsid w:val="002F7105"/>
    <w:rsid w:val="002F721F"/>
    <w:rsid w:val="002F786C"/>
    <w:rsid w:val="002F7C1F"/>
    <w:rsid w:val="00301113"/>
    <w:rsid w:val="003029A5"/>
    <w:rsid w:val="00302CDC"/>
    <w:rsid w:val="00302E15"/>
    <w:rsid w:val="00303C5F"/>
    <w:rsid w:val="003044BE"/>
    <w:rsid w:val="00305BC5"/>
    <w:rsid w:val="003104DD"/>
    <w:rsid w:val="00314374"/>
    <w:rsid w:val="0031474E"/>
    <w:rsid w:val="00317803"/>
    <w:rsid w:val="00320B61"/>
    <w:rsid w:val="00321575"/>
    <w:rsid w:val="00324134"/>
    <w:rsid w:val="00324EFB"/>
    <w:rsid w:val="003261FF"/>
    <w:rsid w:val="003262F3"/>
    <w:rsid w:val="00336A7B"/>
    <w:rsid w:val="003376A1"/>
    <w:rsid w:val="00341CC5"/>
    <w:rsid w:val="00344238"/>
    <w:rsid w:val="003461D8"/>
    <w:rsid w:val="003465B5"/>
    <w:rsid w:val="00347080"/>
    <w:rsid w:val="003505E2"/>
    <w:rsid w:val="00351A6D"/>
    <w:rsid w:val="00357038"/>
    <w:rsid w:val="00357ABC"/>
    <w:rsid w:val="00357DB9"/>
    <w:rsid w:val="0036196B"/>
    <w:rsid w:val="00361A6F"/>
    <w:rsid w:val="00362595"/>
    <w:rsid w:val="00363A0B"/>
    <w:rsid w:val="003667E9"/>
    <w:rsid w:val="00370F5C"/>
    <w:rsid w:val="00372D48"/>
    <w:rsid w:val="003735D9"/>
    <w:rsid w:val="0037448D"/>
    <w:rsid w:val="00376A39"/>
    <w:rsid w:val="003800D8"/>
    <w:rsid w:val="003805CE"/>
    <w:rsid w:val="00381608"/>
    <w:rsid w:val="00383EAA"/>
    <w:rsid w:val="0038543A"/>
    <w:rsid w:val="00386175"/>
    <w:rsid w:val="00390106"/>
    <w:rsid w:val="0039042B"/>
    <w:rsid w:val="003906AD"/>
    <w:rsid w:val="00390E29"/>
    <w:rsid w:val="00390F80"/>
    <w:rsid w:val="00394DA1"/>
    <w:rsid w:val="003A06D5"/>
    <w:rsid w:val="003A1F23"/>
    <w:rsid w:val="003A20F4"/>
    <w:rsid w:val="003A22A1"/>
    <w:rsid w:val="003A5039"/>
    <w:rsid w:val="003A5297"/>
    <w:rsid w:val="003A56EC"/>
    <w:rsid w:val="003B0B23"/>
    <w:rsid w:val="003B77F7"/>
    <w:rsid w:val="003C0082"/>
    <w:rsid w:val="003C0B9E"/>
    <w:rsid w:val="003C1B45"/>
    <w:rsid w:val="003C2F1A"/>
    <w:rsid w:val="003C3449"/>
    <w:rsid w:val="003C54C9"/>
    <w:rsid w:val="003C6218"/>
    <w:rsid w:val="003D11E5"/>
    <w:rsid w:val="003D3519"/>
    <w:rsid w:val="003D5436"/>
    <w:rsid w:val="003D5F0D"/>
    <w:rsid w:val="003D7165"/>
    <w:rsid w:val="003D73A1"/>
    <w:rsid w:val="003E095F"/>
    <w:rsid w:val="003E0CE8"/>
    <w:rsid w:val="003E1313"/>
    <w:rsid w:val="003E214E"/>
    <w:rsid w:val="003E5A6C"/>
    <w:rsid w:val="003E7AF5"/>
    <w:rsid w:val="003E7F98"/>
    <w:rsid w:val="003F235E"/>
    <w:rsid w:val="003F3B27"/>
    <w:rsid w:val="003F3C72"/>
    <w:rsid w:val="003F7078"/>
    <w:rsid w:val="003F7BFC"/>
    <w:rsid w:val="00400A2D"/>
    <w:rsid w:val="0040142E"/>
    <w:rsid w:val="0040176F"/>
    <w:rsid w:val="00405195"/>
    <w:rsid w:val="0040607F"/>
    <w:rsid w:val="00407850"/>
    <w:rsid w:val="004138AA"/>
    <w:rsid w:val="00416665"/>
    <w:rsid w:val="0041696E"/>
    <w:rsid w:val="00416AEF"/>
    <w:rsid w:val="0042180D"/>
    <w:rsid w:val="0042193D"/>
    <w:rsid w:val="00422484"/>
    <w:rsid w:val="004236EA"/>
    <w:rsid w:val="00424F89"/>
    <w:rsid w:val="004262DF"/>
    <w:rsid w:val="00426E2C"/>
    <w:rsid w:val="004273F8"/>
    <w:rsid w:val="00427833"/>
    <w:rsid w:val="00427C76"/>
    <w:rsid w:val="00433B7D"/>
    <w:rsid w:val="0043545A"/>
    <w:rsid w:val="00436B40"/>
    <w:rsid w:val="004375D7"/>
    <w:rsid w:val="00440A24"/>
    <w:rsid w:val="00442676"/>
    <w:rsid w:val="00445FF9"/>
    <w:rsid w:val="00447749"/>
    <w:rsid w:val="004505E9"/>
    <w:rsid w:val="004513A0"/>
    <w:rsid w:val="0045504C"/>
    <w:rsid w:val="004550E1"/>
    <w:rsid w:val="00457653"/>
    <w:rsid w:val="00457A0A"/>
    <w:rsid w:val="00461994"/>
    <w:rsid w:val="00465285"/>
    <w:rsid w:val="0046783C"/>
    <w:rsid w:val="00471088"/>
    <w:rsid w:val="00473DE9"/>
    <w:rsid w:val="004744BD"/>
    <w:rsid w:val="0047511E"/>
    <w:rsid w:val="0047533F"/>
    <w:rsid w:val="0047659C"/>
    <w:rsid w:val="0047761D"/>
    <w:rsid w:val="00485BF3"/>
    <w:rsid w:val="00486B88"/>
    <w:rsid w:val="00490421"/>
    <w:rsid w:val="004917AA"/>
    <w:rsid w:val="004924D2"/>
    <w:rsid w:val="0049618E"/>
    <w:rsid w:val="00496624"/>
    <w:rsid w:val="00497C8C"/>
    <w:rsid w:val="004A5426"/>
    <w:rsid w:val="004A5E40"/>
    <w:rsid w:val="004A68B3"/>
    <w:rsid w:val="004A6948"/>
    <w:rsid w:val="004A6B30"/>
    <w:rsid w:val="004B198C"/>
    <w:rsid w:val="004B2518"/>
    <w:rsid w:val="004B2E84"/>
    <w:rsid w:val="004B52EC"/>
    <w:rsid w:val="004B6829"/>
    <w:rsid w:val="004B727F"/>
    <w:rsid w:val="004C0327"/>
    <w:rsid w:val="004C041D"/>
    <w:rsid w:val="004C07C8"/>
    <w:rsid w:val="004C1349"/>
    <w:rsid w:val="004C258C"/>
    <w:rsid w:val="004C2EE9"/>
    <w:rsid w:val="004C43BE"/>
    <w:rsid w:val="004C5383"/>
    <w:rsid w:val="004C6D3D"/>
    <w:rsid w:val="004C7263"/>
    <w:rsid w:val="004D1283"/>
    <w:rsid w:val="004D1DFE"/>
    <w:rsid w:val="004D3C7B"/>
    <w:rsid w:val="004D55C8"/>
    <w:rsid w:val="004D6845"/>
    <w:rsid w:val="004E2EF9"/>
    <w:rsid w:val="004E2F59"/>
    <w:rsid w:val="004E3AF0"/>
    <w:rsid w:val="004E3C60"/>
    <w:rsid w:val="004E5E8B"/>
    <w:rsid w:val="004E6003"/>
    <w:rsid w:val="004E7361"/>
    <w:rsid w:val="004F2A21"/>
    <w:rsid w:val="004F2FF2"/>
    <w:rsid w:val="004F312D"/>
    <w:rsid w:val="004F39AC"/>
    <w:rsid w:val="004F4BD4"/>
    <w:rsid w:val="004F51A1"/>
    <w:rsid w:val="004F55D2"/>
    <w:rsid w:val="004F61A1"/>
    <w:rsid w:val="004F6B3B"/>
    <w:rsid w:val="004F6D5F"/>
    <w:rsid w:val="005021D1"/>
    <w:rsid w:val="00502628"/>
    <w:rsid w:val="00503B6F"/>
    <w:rsid w:val="00505C16"/>
    <w:rsid w:val="00512B8F"/>
    <w:rsid w:val="00514A05"/>
    <w:rsid w:val="005156E1"/>
    <w:rsid w:val="00517BAF"/>
    <w:rsid w:val="00517F12"/>
    <w:rsid w:val="00520AEC"/>
    <w:rsid w:val="005213B5"/>
    <w:rsid w:val="0052150C"/>
    <w:rsid w:val="0052184E"/>
    <w:rsid w:val="0052312F"/>
    <w:rsid w:val="0052399B"/>
    <w:rsid w:val="005247D6"/>
    <w:rsid w:val="00526A8C"/>
    <w:rsid w:val="00531E7F"/>
    <w:rsid w:val="005370E8"/>
    <w:rsid w:val="005420E7"/>
    <w:rsid w:val="005443CF"/>
    <w:rsid w:val="005447D7"/>
    <w:rsid w:val="00544C6B"/>
    <w:rsid w:val="00546927"/>
    <w:rsid w:val="00550063"/>
    <w:rsid w:val="0055226B"/>
    <w:rsid w:val="00552873"/>
    <w:rsid w:val="00556122"/>
    <w:rsid w:val="005563E9"/>
    <w:rsid w:val="0055758F"/>
    <w:rsid w:val="0056074C"/>
    <w:rsid w:val="00560A22"/>
    <w:rsid w:val="00560F94"/>
    <w:rsid w:val="0056126D"/>
    <w:rsid w:val="00561C9B"/>
    <w:rsid w:val="00561DC0"/>
    <w:rsid w:val="00562CDA"/>
    <w:rsid w:val="00563302"/>
    <w:rsid w:val="00563ECC"/>
    <w:rsid w:val="00564FDB"/>
    <w:rsid w:val="00565050"/>
    <w:rsid w:val="005650A0"/>
    <w:rsid w:val="0057253D"/>
    <w:rsid w:val="005737C8"/>
    <w:rsid w:val="00573830"/>
    <w:rsid w:val="00580715"/>
    <w:rsid w:val="00582DC4"/>
    <w:rsid w:val="005857EA"/>
    <w:rsid w:val="00590C57"/>
    <w:rsid w:val="005930AE"/>
    <w:rsid w:val="005941AB"/>
    <w:rsid w:val="00595B7F"/>
    <w:rsid w:val="00597B01"/>
    <w:rsid w:val="005A1B12"/>
    <w:rsid w:val="005A45A7"/>
    <w:rsid w:val="005A528D"/>
    <w:rsid w:val="005A55FA"/>
    <w:rsid w:val="005B4CA8"/>
    <w:rsid w:val="005C0D5F"/>
    <w:rsid w:val="005C0DB9"/>
    <w:rsid w:val="005C22FB"/>
    <w:rsid w:val="005C3AA3"/>
    <w:rsid w:val="005C3FB4"/>
    <w:rsid w:val="005C4A44"/>
    <w:rsid w:val="005D1AB6"/>
    <w:rsid w:val="005D4503"/>
    <w:rsid w:val="005D5572"/>
    <w:rsid w:val="005E20E4"/>
    <w:rsid w:val="005E359A"/>
    <w:rsid w:val="005E524F"/>
    <w:rsid w:val="005E59DB"/>
    <w:rsid w:val="005E625B"/>
    <w:rsid w:val="005E70A3"/>
    <w:rsid w:val="005F06D2"/>
    <w:rsid w:val="005F2EF9"/>
    <w:rsid w:val="005F4251"/>
    <w:rsid w:val="005F7D18"/>
    <w:rsid w:val="00600DCF"/>
    <w:rsid w:val="00601EEA"/>
    <w:rsid w:val="00602671"/>
    <w:rsid w:val="0060275D"/>
    <w:rsid w:val="006042C3"/>
    <w:rsid w:val="0060525E"/>
    <w:rsid w:val="00605427"/>
    <w:rsid w:val="0060630A"/>
    <w:rsid w:val="00606D1B"/>
    <w:rsid w:val="00607746"/>
    <w:rsid w:val="00614151"/>
    <w:rsid w:val="006145B9"/>
    <w:rsid w:val="006173DD"/>
    <w:rsid w:val="0061749D"/>
    <w:rsid w:val="00617FC5"/>
    <w:rsid w:val="00621405"/>
    <w:rsid w:val="006215CF"/>
    <w:rsid w:val="00625ADB"/>
    <w:rsid w:val="0063044A"/>
    <w:rsid w:val="006304BD"/>
    <w:rsid w:val="00633B1E"/>
    <w:rsid w:val="00634F48"/>
    <w:rsid w:val="00635E39"/>
    <w:rsid w:val="006367B1"/>
    <w:rsid w:val="00637515"/>
    <w:rsid w:val="00642A47"/>
    <w:rsid w:val="006438BA"/>
    <w:rsid w:val="00645218"/>
    <w:rsid w:val="00645574"/>
    <w:rsid w:val="00645BEA"/>
    <w:rsid w:val="00646ED0"/>
    <w:rsid w:val="00647D3E"/>
    <w:rsid w:val="006500F1"/>
    <w:rsid w:val="00650666"/>
    <w:rsid w:val="00653D48"/>
    <w:rsid w:val="00653F4C"/>
    <w:rsid w:val="0065410A"/>
    <w:rsid w:val="00654A69"/>
    <w:rsid w:val="0065619B"/>
    <w:rsid w:val="006566C9"/>
    <w:rsid w:val="00656987"/>
    <w:rsid w:val="006576AC"/>
    <w:rsid w:val="0065777C"/>
    <w:rsid w:val="00660F82"/>
    <w:rsid w:val="0066295C"/>
    <w:rsid w:val="0066296A"/>
    <w:rsid w:val="00663DED"/>
    <w:rsid w:val="00666998"/>
    <w:rsid w:val="0066747F"/>
    <w:rsid w:val="006701E3"/>
    <w:rsid w:val="00670622"/>
    <w:rsid w:val="00671A28"/>
    <w:rsid w:val="006720A4"/>
    <w:rsid w:val="00673D2D"/>
    <w:rsid w:val="00674445"/>
    <w:rsid w:val="0067459D"/>
    <w:rsid w:val="006746EE"/>
    <w:rsid w:val="00676F47"/>
    <w:rsid w:val="0067715C"/>
    <w:rsid w:val="00677A33"/>
    <w:rsid w:val="00680842"/>
    <w:rsid w:val="00680E5D"/>
    <w:rsid w:val="00682234"/>
    <w:rsid w:val="00682B19"/>
    <w:rsid w:val="00684A27"/>
    <w:rsid w:val="00686DDA"/>
    <w:rsid w:val="00687F6C"/>
    <w:rsid w:val="00690D47"/>
    <w:rsid w:val="00691239"/>
    <w:rsid w:val="00695BC6"/>
    <w:rsid w:val="006966D9"/>
    <w:rsid w:val="00696AAF"/>
    <w:rsid w:val="006977A6"/>
    <w:rsid w:val="006978B2"/>
    <w:rsid w:val="006A00C8"/>
    <w:rsid w:val="006A23D7"/>
    <w:rsid w:val="006A52E0"/>
    <w:rsid w:val="006A668F"/>
    <w:rsid w:val="006B1D4C"/>
    <w:rsid w:val="006B2952"/>
    <w:rsid w:val="006B3196"/>
    <w:rsid w:val="006B3E4E"/>
    <w:rsid w:val="006C74CA"/>
    <w:rsid w:val="006C7E69"/>
    <w:rsid w:val="006D2B07"/>
    <w:rsid w:val="006D4DA5"/>
    <w:rsid w:val="006D52FA"/>
    <w:rsid w:val="006D5DEA"/>
    <w:rsid w:val="006D712D"/>
    <w:rsid w:val="006E0A30"/>
    <w:rsid w:val="006E15AD"/>
    <w:rsid w:val="006E1688"/>
    <w:rsid w:val="006E1B0F"/>
    <w:rsid w:val="006E1F3B"/>
    <w:rsid w:val="006E2892"/>
    <w:rsid w:val="006E4746"/>
    <w:rsid w:val="006E4FA5"/>
    <w:rsid w:val="006E6B81"/>
    <w:rsid w:val="006F0D45"/>
    <w:rsid w:val="006F33E4"/>
    <w:rsid w:val="006F3461"/>
    <w:rsid w:val="006F58BD"/>
    <w:rsid w:val="007025B8"/>
    <w:rsid w:val="00706BBF"/>
    <w:rsid w:val="00711C5A"/>
    <w:rsid w:val="00713EBB"/>
    <w:rsid w:val="00714DDF"/>
    <w:rsid w:val="00715382"/>
    <w:rsid w:val="00715F5B"/>
    <w:rsid w:val="00716AD1"/>
    <w:rsid w:val="00717562"/>
    <w:rsid w:val="00721104"/>
    <w:rsid w:val="0072423F"/>
    <w:rsid w:val="00724B88"/>
    <w:rsid w:val="007302DA"/>
    <w:rsid w:val="00731392"/>
    <w:rsid w:val="00733511"/>
    <w:rsid w:val="007339F5"/>
    <w:rsid w:val="00734DDF"/>
    <w:rsid w:val="007407F5"/>
    <w:rsid w:val="00742302"/>
    <w:rsid w:val="00742721"/>
    <w:rsid w:val="00743A87"/>
    <w:rsid w:val="00744157"/>
    <w:rsid w:val="007446DB"/>
    <w:rsid w:val="00744EE1"/>
    <w:rsid w:val="0074579C"/>
    <w:rsid w:val="007460A5"/>
    <w:rsid w:val="00746273"/>
    <w:rsid w:val="0074751B"/>
    <w:rsid w:val="00747881"/>
    <w:rsid w:val="00747E39"/>
    <w:rsid w:val="0075048C"/>
    <w:rsid w:val="00751E32"/>
    <w:rsid w:val="00753735"/>
    <w:rsid w:val="00755B45"/>
    <w:rsid w:val="00764CAD"/>
    <w:rsid w:val="007651DD"/>
    <w:rsid w:val="00765B92"/>
    <w:rsid w:val="00766F77"/>
    <w:rsid w:val="00767050"/>
    <w:rsid w:val="00767FED"/>
    <w:rsid w:val="0077049D"/>
    <w:rsid w:val="0077106E"/>
    <w:rsid w:val="00773E96"/>
    <w:rsid w:val="00774840"/>
    <w:rsid w:val="00774BE8"/>
    <w:rsid w:val="00780307"/>
    <w:rsid w:val="0078116A"/>
    <w:rsid w:val="007818E2"/>
    <w:rsid w:val="00781A9E"/>
    <w:rsid w:val="00782429"/>
    <w:rsid w:val="00783DC6"/>
    <w:rsid w:val="00784455"/>
    <w:rsid w:val="00785AC4"/>
    <w:rsid w:val="00786C99"/>
    <w:rsid w:val="00790A38"/>
    <w:rsid w:val="0079141F"/>
    <w:rsid w:val="00792E62"/>
    <w:rsid w:val="00795157"/>
    <w:rsid w:val="007963C4"/>
    <w:rsid w:val="007A2DBA"/>
    <w:rsid w:val="007A4582"/>
    <w:rsid w:val="007A7C1E"/>
    <w:rsid w:val="007A7FE4"/>
    <w:rsid w:val="007B163B"/>
    <w:rsid w:val="007B3880"/>
    <w:rsid w:val="007B55C5"/>
    <w:rsid w:val="007B5907"/>
    <w:rsid w:val="007B5D7C"/>
    <w:rsid w:val="007B605F"/>
    <w:rsid w:val="007B7F50"/>
    <w:rsid w:val="007B7F87"/>
    <w:rsid w:val="007C0713"/>
    <w:rsid w:val="007C344B"/>
    <w:rsid w:val="007C70EB"/>
    <w:rsid w:val="007D0E0E"/>
    <w:rsid w:val="007D0E62"/>
    <w:rsid w:val="007D2191"/>
    <w:rsid w:val="007D43E3"/>
    <w:rsid w:val="007D455C"/>
    <w:rsid w:val="007D47C4"/>
    <w:rsid w:val="007D4CFE"/>
    <w:rsid w:val="007D6351"/>
    <w:rsid w:val="007D63F7"/>
    <w:rsid w:val="007D6F92"/>
    <w:rsid w:val="007E324D"/>
    <w:rsid w:val="007E4B19"/>
    <w:rsid w:val="007F04DE"/>
    <w:rsid w:val="007F0A23"/>
    <w:rsid w:val="007F32D6"/>
    <w:rsid w:val="007F45B2"/>
    <w:rsid w:val="007F617B"/>
    <w:rsid w:val="007F6265"/>
    <w:rsid w:val="00801391"/>
    <w:rsid w:val="00802EEC"/>
    <w:rsid w:val="00804428"/>
    <w:rsid w:val="00804B6E"/>
    <w:rsid w:val="0080629C"/>
    <w:rsid w:val="00806C14"/>
    <w:rsid w:val="00807BAB"/>
    <w:rsid w:val="0081399F"/>
    <w:rsid w:val="00813FFE"/>
    <w:rsid w:val="00814236"/>
    <w:rsid w:val="00814690"/>
    <w:rsid w:val="00814E9F"/>
    <w:rsid w:val="00815200"/>
    <w:rsid w:val="00815639"/>
    <w:rsid w:val="0081757C"/>
    <w:rsid w:val="008222BA"/>
    <w:rsid w:val="00823372"/>
    <w:rsid w:val="00823DA5"/>
    <w:rsid w:val="00823E34"/>
    <w:rsid w:val="00824B57"/>
    <w:rsid w:val="00824DA2"/>
    <w:rsid w:val="00827336"/>
    <w:rsid w:val="00827641"/>
    <w:rsid w:val="00827CBE"/>
    <w:rsid w:val="00827F75"/>
    <w:rsid w:val="00830494"/>
    <w:rsid w:val="008316BD"/>
    <w:rsid w:val="00832161"/>
    <w:rsid w:val="00832B02"/>
    <w:rsid w:val="00833BCC"/>
    <w:rsid w:val="00835682"/>
    <w:rsid w:val="00836838"/>
    <w:rsid w:val="00841375"/>
    <w:rsid w:val="0084181E"/>
    <w:rsid w:val="008441B1"/>
    <w:rsid w:val="0085047C"/>
    <w:rsid w:val="00850FCE"/>
    <w:rsid w:val="00854E76"/>
    <w:rsid w:val="00855500"/>
    <w:rsid w:val="008555B4"/>
    <w:rsid w:val="0086395D"/>
    <w:rsid w:val="00864AEC"/>
    <w:rsid w:val="008651C8"/>
    <w:rsid w:val="00865C30"/>
    <w:rsid w:val="00865E82"/>
    <w:rsid w:val="00867135"/>
    <w:rsid w:val="008676C5"/>
    <w:rsid w:val="00867900"/>
    <w:rsid w:val="0087023F"/>
    <w:rsid w:val="008703E8"/>
    <w:rsid w:val="0087052E"/>
    <w:rsid w:val="00870E2F"/>
    <w:rsid w:val="00873A0A"/>
    <w:rsid w:val="008751C6"/>
    <w:rsid w:val="0088017B"/>
    <w:rsid w:val="0088187F"/>
    <w:rsid w:val="00882BEB"/>
    <w:rsid w:val="00883354"/>
    <w:rsid w:val="00883534"/>
    <w:rsid w:val="008850D6"/>
    <w:rsid w:val="00885D32"/>
    <w:rsid w:val="00887517"/>
    <w:rsid w:val="00892A41"/>
    <w:rsid w:val="008972A7"/>
    <w:rsid w:val="008A2908"/>
    <w:rsid w:val="008A5F8D"/>
    <w:rsid w:val="008A7CC2"/>
    <w:rsid w:val="008B44D2"/>
    <w:rsid w:val="008B5BFB"/>
    <w:rsid w:val="008B6C70"/>
    <w:rsid w:val="008B73B9"/>
    <w:rsid w:val="008C15D2"/>
    <w:rsid w:val="008C28EC"/>
    <w:rsid w:val="008C2907"/>
    <w:rsid w:val="008C655B"/>
    <w:rsid w:val="008C6F3A"/>
    <w:rsid w:val="008D068D"/>
    <w:rsid w:val="008D1116"/>
    <w:rsid w:val="008D5319"/>
    <w:rsid w:val="008D5B6D"/>
    <w:rsid w:val="008D62CC"/>
    <w:rsid w:val="008D6A78"/>
    <w:rsid w:val="008E484C"/>
    <w:rsid w:val="008E6ADC"/>
    <w:rsid w:val="008F40DA"/>
    <w:rsid w:val="008F5236"/>
    <w:rsid w:val="008F5863"/>
    <w:rsid w:val="008F69BC"/>
    <w:rsid w:val="008F6BFF"/>
    <w:rsid w:val="00900A4C"/>
    <w:rsid w:val="00903CB7"/>
    <w:rsid w:val="00905048"/>
    <w:rsid w:val="00905612"/>
    <w:rsid w:val="0090638F"/>
    <w:rsid w:val="00906DC5"/>
    <w:rsid w:val="00907342"/>
    <w:rsid w:val="009076DC"/>
    <w:rsid w:val="00911720"/>
    <w:rsid w:val="00912793"/>
    <w:rsid w:val="00915677"/>
    <w:rsid w:val="00915D3A"/>
    <w:rsid w:val="009160DD"/>
    <w:rsid w:val="0091745F"/>
    <w:rsid w:val="00921B52"/>
    <w:rsid w:val="00922905"/>
    <w:rsid w:val="00922DBB"/>
    <w:rsid w:val="009270B6"/>
    <w:rsid w:val="00931857"/>
    <w:rsid w:val="0093266F"/>
    <w:rsid w:val="00933A24"/>
    <w:rsid w:val="0093686B"/>
    <w:rsid w:val="009375AA"/>
    <w:rsid w:val="0094024A"/>
    <w:rsid w:val="00942EF7"/>
    <w:rsid w:val="00944913"/>
    <w:rsid w:val="00945585"/>
    <w:rsid w:val="00945765"/>
    <w:rsid w:val="00945C68"/>
    <w:rsid w:val="00951476"/>
    <w:rsid w:val="00952814"/>
    <w:rsid w:val="00952950"/>
    <w:rsid w:val="00954A40"/>
    <w:rsid w:val="00960715"/>
    <w:rsid w:val="009629B9"/>
    <w:rsid w:val="00964508"/>
    <w:rsid w:val="00964CB1"/>
    <w:rsid w:val="0096697F"/>
    <w:rsid w:val="00970D2F"/>
    <w:rsid w:val="00970DE2"/>
    <w:rsid w:val="0097112E"/>
    <w:rsid w:val="009748CC"/>
    <w:rsid w:val="00974A8E"/>
    <w:rsid w:val="00976BC3"/>
    <w:rsid w:val="00977C5A"/>
    <w:rsid w:val="00980360"/>
    <w:rsid w:val="00980464"/>
    <w:rsid w:val="00984E5D"/>
    <w:rsid w:val="00986156"/>
    <w:rsid w:val="00986692"/>
    <w:rsid w:val="00987A9C"/>
    <w:rsid w:val="00987C4A"/>
    <w:rsid w:val="009901F6"/>
    <w:rsid w:val="00990AC1"/>
    <w:rsid w:val="00991B78"/>
    <w:rsid w:val="00991DFD"/>
    <w:rsid w:val="00991F16"/>
    <w:rsid w:val="00994616"/>
    <w:rsid w:val="00995E04"/>
    <w:rsid w:val="0099695F"/>
    <w:rsid w:val="00996D7A"/>
    <w:rsid w:val="009A3330"/>
    <w:rsid w:val="009A3C52"/>
    <w:rsid w:val="009A4922"/>
    <w:rsid w:val="009A5E70"/>
    <w:rsid w:val="009A6F20"/>
    <w:rsid w:val="009B02E7"/>
    <w:rsid w:val="009B0FA7"/>
    <w:rsid w:val="009B2B3D"/>
    <w:rsid w:val="009B2B9D"/>
    <w:rsid w:val="009B7945"/>
    <w:rsid w:val="009B7DEF"/>
    <w:rsid w:val="009C0677"/>
    <w:rsid w:val="009C1C78"/>
    <w:rsid w:val="009C1EBD"/>
    <w:rsid w:val="009C5871"/>
    <w:rsid w:val="009C7F7D"/>
    <w:rsid w:val="009D1711"/>
    <w:rsid w:val="009D1D1C"/>
    <w:rsid w:val="009D23FB"/>
    <w:rsid w:val="009D248D"/>
    <w:rsid w:val="009D4552"/>
    <w:rsid w:val="009D7C51"/>
    <w:rsid w:val="009D7CE9"/>
    <w:rsid w:val="009E0B1A"/>
    <w:rsid w:val="009E562E"/>
    <w:rsid w:val="009E5705"/>
    <w:rsid w:val="009E6935"/>
    <w:rsid w:val="009E6A4C"/>
    <w:rsid w:val="009F10D4"/>
    <w:rsid w:val="009F2696"/>
    <w:rsid w:val="009F30CA"/>
    <w:rsid w:val="009F30FF"/>
    <w:rsid w:val="009F3CBF"/>
    <w:rsid w:val="009F58DD"/>
    <w:rsid w:val="009F71E6"/>
    <w:rsid w:val="009F7AE6"/>
    <w:rsid w:val="00A00021"/>
    <w:rsid w:val="00A005D2"/>
    <w:rsid w:val="00A00EAC"/>
    <w:rsid w:val="00A03984"/>
    <w:rsid w:val="00A070B4"/>
    <w:rsid w:val="00A10939"/>
    <w:rsid w:val="00A10BF9"/>
    <w:rsid w:val="00A1574F"/>
    <w:rsid w:val="00A1656B"/>
    <w:rsid w:val="00A1691C"/>
    <w:rsid w:val="00A17A23"/>
    <w:rsid w:val="00A20035"/>
    <w:rsid w:val="00A219F2"/>
    <w:rsid w:val="00A22C2E"/>
    <w:rsid w:val="00A23CAD"/>
    <w:rsid w:val="00A24ACE"/>
    <w:rsid w:val="00A2554D"/>
    <w:rsid w:val="00A26CD6"/>
    <w:rsid w:val="00A271B8"/>
    <w:rsid w:val="00A302B4"/>
    <w:rsid w:val="00A30448"/>
    <w:rsid w:val="00A3095D"/>
    <w:rsid w:val="00A318F7"/>
    <w:rsid w:val="00A33532"/>
    <w:rsid w:val="00A33DDF"/>
    <w:rsid w:val="00A35498"/>
    <w:rsid w:val="00A36E1C"/>
    <w:rsid w:val="00A415DB"/>
    <w:rsid w:val="00A4184A"/>
    <w:rsid w:val="00A43EAB"/>
    <w:rsid w:val="00A4556C"/>
    <w:rsid w:val="00A46D5E"/>
    <w:rsid w:val="00A51729"/>
    <w:rsid w:val="00A55303"/>
    <w:rsid w:val="00A5532E"/>
    <w:rsid w:val="00A57C89"/>
    <w:rsid w:val="00A6064C"/>
    <w:rsid w:val="00A61FF4"/>
    <w:rsid w:val="00A626E6"/>
    <w:rsid w:val="00A63085"/>
    <w:rsid w:val="00A63A01"/>
    <w:rsid w:val="00A70301"/>
    <w:rsid w:val="00A7589B"/>
    <w:rsid w:val="00A80F40"/>
    <w:rsid w:val="00A8106B"/>
    <w:rsid w:val="00A81A0B"/>
    <w:rsid w:val="00A827BB"/>
    <w:rsid w:val="00A8586A"/>
    <w:rsid w:val="00A867E9"/>
    <w:rsid w:val="00A905DE"/>
    <w:rsid w:val="00A907EB"/>
    <w:rsid w:val="00A910A4"/>
    <w:rsid w:val="00A916C2"/>
    <w:rsid w:val="00A9235F"/>
    <w:rsid w:val="00A926EE"/>
    <w:rsid w:val="00AA0E9B"/>
    <w:rsid w:val="00AA3BA0"/>
    <w:rsid w:val="00AA4325"/>
    <w:rsid w:val="00AA4F90"/>
    <w:rsid w:val="00AB3707"/>
    <w:rsid w:val="00AB45E4"/>
    <w:rsid w:val="00AB5124"/>
    <w:rsid w:val="00AB5294"/>
    <w:rsid w:val="00AB61EC"/>
    <w:rsid w:val="00AC0D76"/>
    <w:rsid w:val="00AC107A"/>
    <w:rsid w:val="00AC5800"/>
    <w:rsid w:val="00AD5D87"/>
    <w:rsid w:val="00AE00C3"/>
    <w:rsid w:val="00AE0195"/>
    <w:rsid w:val="00AE250D"/>
    <w:rsid w:val="00AE2F97"/>
    <w:rsid w:val="00AE36C4"/>
    <w:rsid w:val="00AE5C3B"/>
    <w:rsid w:val="00AE5F08"/>
    <w:rsid w:val="00AF12BA"/>
    <w:rsid w:val="00AF22C7"/>
    <w:rsid w:val="00AF2718"/>
    <w:rsid w:val="00AF49FA"/>
    <w:rsid w:val="00AF72DF"/>
    <w:rsid w:val="00AF73F8"/>
    <w:rsid w:val="00AF7B0A"/>
    <w:rsid w:val="00AF7EBF"/>
    <w:rsid w:val="00B06B9B"/>
    <w:rsid w:val="00B06EA2"/>
    <w:rsid w:val="00B12CFE"/>
    <w:rsid w:val="00B131E0"/>
    <w:rsid w:val="00B14084"/>
    <w:rsid w:val="00B14D10"/>
    <w:rsid w:val="00B1506D"/>
    <w:rsid w:val="00B20310"/>
    <w:rsid w:val="00B24557"/>
    <w:rsid w:val="00B32D12"/>
    <w:rsid w:val="00B334E5"/>
    <w:rsid w:val="00B33778"/>
    <w:rsid w:val="00B34250"/>
    <w:rsid w:val="00B40BB9"/>
    <w:rsid w:val="00B420A1"/>
    <w:rsid w:val="00B432FC"/>
    <w:rsid w:val="00B44D2F"/>
    <w:rsid w:val="00B46D6F"/>
    <w:rsid w:val="00B5032B"/>
    <w:rsid w:val="00B50C50"/>
    <w:rsid w:val="00B50E3C"/>
    <w:rsid w:val="00B5137C"/>
    <w:rsid w:val="00B5252A"/>
    <w:rsid w:val="00B52B2E"/>
    <w:rsid w:val="00B536E3"/>
    <w:rsid w:val="00B5458C"/>
    <w:rsid w:val="00B554C6"/>
    <w:rsid w:val="00B56177"/>
    <w:rsid w:val="00B6074C"/>
    <w:rsid w:val="00B61826"/>
    <w:rsid w:val="00B61945"/>
    <w:rsid w:val="00B64158"/>
    <w:rsid w:val="00B65F61"/>
    <w:rsid w:val="00B70414"/>
    <w:rsid w:val="00B72D5A"/>
    <w:rsid w:val="00B77570"/>
    <w:rsid w:val="00B82046"/>
    <w:rsid w:val="00B840B9"/>
    <w:rsid w:val="00B84BA0"/>
    <w:rsid w:val="00B84BE7"/>
    <w:rsid w:val="00B856DC"/>
    <w:rsid w:val="00B9595D"/>
    <w:rsid w:val="00B971CE"/>
    <w:rsid w:val="00BA0D53"/>
    <w:rsid w:val="00BA0EB7"/>
    <w:rsid w:val="00BA12F2"/>
    <w:rsid w:val="00BA1B7A"/>
    <w:rsid w:val="00BA2FDB"/>
    <w:rsid w:val="00BA414B"/>
    <w:rsid w:val="00BA6BD7"/>
    <w:rsid w:val="00BA7812"/>
    <w:rsid w:val="00BA7BB0"/>
    <w:rsid w:val="00BB0BAD"/>
    <w:rsid w:val="00BB18F5"/>
    <w:rsid w:val="00BB650D"/>
    <w:rsid w:val="00BB6DB1"/>
    <w:rsid w:val="00BB771E"/>
    <w:rsid w:val="00BD0B37"/>
    <w:rsid w:val="00BD3A83"/>
    <w:rsid w:val="00BD4839"/>
    <w:rsid w:val="00BD594C"/>
    <w:rsid w:val="00BD5E11"/>
    <w:rsid w:val="00BD7743"/>
    <w:rsid w:val="00BE0331"/>
    <w:rsid w:val="00BE08E3"/>
    <w:rsid w:val="00BE672E"/>
    <w:rsid w:val="00BF22D7"/>
    <w:rsid w:val="00BF342F"/>
    <w:rsid w:val="00BF5983"/>
    <w:rsid w:val="00C00A63"/>
    <w:rsid w:val="00C01AD3"/>
    <w:rsid w:val="00C03C70"/>
    <w:rsid w:val="00C04682"/>
    <w:rsid w:val="00C06CBA"/>
    <w:rsid w:val="00C10C51"/>
    <w:rsid w:val="00C11EF7"/>
    <w:rsid w:val="00C1219E"/>
    <w:rsid w:val="00C13FEF"/>
    <w:rsid w:val="00C16476"/>
    <w:rsid w:val="00C17C20"/>
    <w:rsid w:val="00C20D9B"/>
    <w:rsid w:val="00C2118E"/>
    <w:rsid w:val="00C25B1B"/>
    <w:rsid w:val="00C27411"/>
    <w:rsid w:val="00C318E2"/>
    <w:rsid w:val="00C323FA"/>
    <w:rsid w:val="00C338AD"/>
    <w:rsid w:val="00C33BC3"/>
    <w:rsid w:val="00C35208"/>
    <w:rsid w:val="00C3660C"/>
    <w:rsid w:val="00C374F2"/>
    <w:rsid w:val="00C37CBD"/>
    <w:rsid w:val="00C41E6E"/>
    <w:rsid w:val="00C4443B"/>
    <w:rsid w:val="00C456BC"/>
    <w:rsid w:val="00C46EE6"/>
    <w:rsid w:val="00C50D26"/>
    <w:rsid w:val="00C51475"/>
    <w:rsid w:val="00C5629B"/>
    <w:rsid w:val="00C56E16"/>
    <w:rsid w:val="00C56F20"/>
    <w:rsid w:val="00C57D6A"/>
    <w:rsid w:val="00C600A1"/>
    <w:rsid w:val="00C6151D"/>
    <w:rsid w:val="00C63527"/>
    <w:rsid w:val="00C63E7C"/>
    <w:rsid w:val="00C64175"/>
    <w:rsid w:val="00C647DF"/>
    <w:rsid w:val="00C64D77"/>
    <w:rsid w:val="00C65C98"/>
    <w:rsid w:val="00C66406"/>
    <w:rsid w:val="00C67143"/>
    <w:rsid w:val="00C708BB"/>
    <w:rsid w:val="00C708E1"/>
    <w:rsid w:val="00C7299C"/>
    <w:rsid w:val="00C741F8"/>
    <w:rsid w:val="00C7477C"/>
    <w:rsid w:val="00C77371"/>
    <w:rsid w:val="00C8081D"/>
    <w:rsid w:val="00C8355C"/>
    <w:rsid w:val="00C835E8"/>
    <w:rsid w:val="00C8407F"/>
    <w:rsid w:val="00C87290"/>
    <w:rsid w:val="00C87C59"/>
    <w:rsid w:val="00C9079F"/>
    <w:rsid w:val="00C91C5B"/>
    <w:rsid w:val="00C91E35"/>
    <w:rsid w:val="00C92F9C"/>
    <w:rsid w:val="00C935D1"/>
    <w:rsid w:val="00C93E21"/>
    <w:rsid w:val="00C958FC"/>
    <w:rsid w:val="00C971BD"/>
    <w:rsid w:val="00CA2058"/>
    <w:rsid w:val="00CA26A3"/>
    <w:rsid w:val="00CA2781"/>
    <w:rsid w:val="00CA5E6C"/>
    <w:rsid w:val="00CB0201"/>
    <w:rsid w:val="00CB0890"/>
    <w:rsid w:val="00CB0D88"/>
    <w:rsid w:val="00CB14A2"/>
    <w:rsid w:val="00CB1C1A"/>
    <w:rsid w:val="00CB1CD8"/>
    <w:rsid w:val="00CB383C"/>
    <w:rsid w:val="00CB5C93"/>
    <w:rsid w:val="00CB7E0A"/>
    <w:rsid w:val="00CC1361"/>
    <w:rsid w:val="00CC23B8"/>
    <w:rsid w:val="00CC2550"/>
    <w:rsid w:val="00CC3BDB"/>
    <w:rsid w:val="00CC4FCD"/>
    <w:rsid w:val="00CC580A"/>
    <w:rsid w:val="00CC66AD"/>
    <w:rsid w:val="00CC68B7"/>
    <w:rsid w:val="00CD0415"/>
    <w:rsid w:val="00CD17AA"/>
    <w:rsid w:val="00CD1B92"/>
    <w:rsid w:val="00CE09C6"/>
    <w:rsid w:val="00CE403F"/>
    <w:rsid w:val="00CE437E"/>
    <w:rsid w:val="00CE7AC3"/>
    <w:rsid w:val="00CE7F31"/>
    <w:rsid w:val="00CF0671"/>
    <w:rsid w:val="00CF636C"/>
    <w:rsid w:val="00CF68A7"/>
    <w:rsid w:val="00CF72EA"/>
    <w:rsid w:val="00D035BC"/>
    <w:rsid w:val="00D041D1"/>
    <w:rsid w:val="00D05410"/>
    <w:rsid w:val="00D05798"/>
    <w:rsid w:val="00D064F0"/>
    <w:rsid w:val="00D07DA7"/>
    <w:rsid w:val="00D10863"/>
    <w:rsid w:val="00D10BB1"/>
    <w:rsid w:val="00D10CC2"/>
    <w:rsid w:val="00D11699"/>
    <w:rsid w:val="00D11C11"/>
    <w:rsid w:val="00D12C8E"/>
    <w:rsid w:val="00D13580"/>
    <w:rsid w:val="00D13CCD"/>
    <w:rsid w:val="00D1425E"/>
    <w:rsid w:val="00D1714F"/>
    <w:rsid w:val="00D218EC"/>
    <w:rsid w:val="00D2319D"/>
    <w:rsid w:val="00D24A89"/>
    <w:rsid w:val="00D25665"/>
    <w:rsid w:val="00D263E6"/>
    <w:rsid w:val="00D26918"/>
    <w:rsid w:val="00D2717D"/>
    <w:rsid w:val="00D272DC"/>
    <w:rsid w:val="00D30E26"/>
    <w:rsid w:val="00D328B2"/>
    <w:rsid w:val="00D35A95"/>
    <w:rsid w:val="00D367E7"/>
    <w:rsid w:val="00D3785F"/>
    <w:rsid w:val="00D37A4F"/>
    <w:rsid w:val="00D4135F"/>
    <w:rsid w:val="00D43B8C"/>
    <w:rsid w:val="00D44C0E"/>
    <w:rsid w:val="00D4677A"/>
    <w:rsid w:val="00D50B53"/>
    <w:rsid w:val="00D52D80"/>
    <w:rsid w:val="00D56DD7"/>
    <w:rsid w:val="00D576C6"/>
    <w:rsid w:val="00D60283"/>
    <w:rsid w:val="00D636EC"/>
    <w:rsid w:val="00D6385B"/>
    <w:rsid w:val="00D64FC5"/>
    <w:rsid w:val="00D655A1"/>
    <w:rsid w:val="00D676B2"/>
    <w:rsid w:val="00D70AAB"/>
    <w:rsid w:val="00D70E71"/>
    <w:rsid w:val="00D716F3"/>
    <w:rsid w:val="00D75896"/>
    <w:rsid w:val="00D775C1"/>
    <w:rsid w:val="00D77740"/>
    <w:rsid w:val="00D80052"/>
    <w:rsid w:val="00D81B2A"/>
    <w:rsid w:val="00D82052"/>
    <w:rsid w:val="00D821F1"/>
    <w:rsid w:val="00D86103"/>
    <w:rsid w:val="00D92E84"/>
    <w:rsid w:val="00D930A6"/>
    <w:rsid w:val="00D93926"/>
    <w:rsid w:val="00D944E3"/>
    <w:rsid w:val="00D95430"/>
    <w:rsid w:val="00D97327"/>
    <w:rsid w:val="00DA10A9"/>
    <w:rsid w:val="00DA212B"/>
    <w:rsid w:val="00DA6432"/>
    <w:rsid w:val="00DA68EF"/>
    <w:rsid w:val="00DA7019"/>
    <w:rsid w:val="00DA7F22"/>
    <w:rsid w:val="00DB00C4"/>
    <w:rsid w:val="00DB0566"/>
    <w:rsid w:val="00DC01FC"/>
    <w:rsid w:val="00DC1FF2"/>
    <w:rsid w:val="00DC46F2"/>
    <w:rsid w:val="00DC7CF3"/>
    <w:rsid w:val="00DC7D4D"/>
    <w:rsid w:val="00DE2068"/>
    <w:rsid w:val="00DE29F1"/>
    <w:rsid w:val="00DE370C"/>
    <w:rsid w:val="00DE3B70"/>
    <w:rsid w:val="00DE3D29"/>
    <w:rsid w:val="00DE66FB"/>
    <w:rsid w:val="00DF0295"/>
    <w:rsid w:val="00DF5D9F"/>
    <w:rsid w:val="00DF6580"/>
    <w:rsid w:val="00DF6C19"/>
    <w:rsid w:val="00DF7B61"/>
    <w:rsid w:val="00DF7EC2"/>
    <w:rsid w:val="00E000E1"/>
    <w:rsid w:val="00E002DA"/>
    <w:rsid w:val="00E0747A"/>
    <w:rsid w:val="00E0780B"/>
    <w:rsid w:val="00E07E75"/>
    <w:rsid w:val="00E12C74"/>
    <w:rsid w:val="00E14054"/>
    <w:rsid w:val="00E15640"/>
    <w:rsid w:val="00E16B6A"/>
    <w:rsid w:val="00E24564"/>
    <w:rsid w:val="00E271B5"/>
    <w:rsid w:val="00E30343"/>
    <w:rsid w:val="00E326FA"/>
    <w:rsid w:val="00E32935"/>
    <w:rsid w:val="00E32D12"/>
    <w:rsid w:val="00E32D8D"/>
    <w:rsid w:val="00E33A8D"/>
    <w:rsid w:val="00E35BC4"/>
    <w:rsid w:val="00E35FAA"/>
    <w:rsid w:val="00E36108"/>
    <w:rsid w:val="00E37115"/>
    <w:rsid w:val="00E37792"/>
    <w:rsid w:val="00E37B34"/>
    <w:rsid w:val="00E403C1"/>
    <w:rsid w:val="00E40424"/>
    <w:rsid w:val="00E42CE9"/>
    <w:rsid w:val="00E4316E"/>
    <w:rsid w:val="00E4428E"/>
    <w:rsid w:val="00E4552B"/>
    <w:rsid w:val="00E45DF1"/>
    <w:rsid w:val="00E4631D"/>
    <w:rsid w:val="00E51D38"/>
    <w:rsid w:val="00E53E7F"/>
    <w:rsid w:val="00E54502"/>
    <w:rsid w:val="00E54757"/>
    <w:rsid w:val="00E55A4A"/>
    <w:rsid w:val="00E56EFE"/>
    <w:rsid w:val="00E57A15"/>
    <w:rsid w:val="00E60C50"/>
    <w:rsid w:val="00E60CD5"/>
    <w:rsid w:val="00E6168A"/>
    <w:rsid w:val="00E616E1"/>
    <w:rsid w:val="00E631CE"/>
    <w:rsid w:val="00E63941"/>
    <w:rsid w:val="00E7104D"/>
    <w:rsid w:val="00E725BD"/>
    <w:rsid w:val="00E73F4D"/>
    <w:rsid w:val="00E74021"/>
    <w:rsid w:val="00E75E6A"/>
    <w:rsid w:val="00E76BDD"/>
    <w:rsid w:val="00E82F02"/>
    <w:rsid w:val="00E832C8"/>
    <w:rsid w:val="00E85064"/>
    <w:rsid w:val="00E85243"/>
    <w:rsid w:val="00E8565B"/>
    <w:rsid w:val="00E86062"/>
    <w:rsid w:val="00E86A24"/>
    <w:rsid w:val="00E91471"/>
    <w:rsid w:val="00E925DC"/>
    <w:rsid w:val="00E9621A"/>
    <w:rsid w:val="00E96254"/>
    <w:rsid w:val="00E97933"/>
    <w:rsid w:val="00EA4804"/>
    <w:rsid w:val="00EB0662"/>
    <w:rsid w:val="00EB0CEA"/>
    <w:rsid w:val="00EB22BB"/>
    <w:rsid w:val="00EB6D7A"/>
    <w:rsid w:val="00EB72AB"/>
    <w:rsid w:val="00EC3E14"/>
    <w:rsid w:val="00EC7BF7"/>
    <w:rsid w:val="00ED0784"/>
    <w:rsid w:val="00ED2DC7"/>
    <w:rsid w:val="00ED3EE4"/>
    <w:rsid w:val="00ED40DC"/>
    <w:rsid w:val="00ED4D3A"/>
    <w:rsid w:val="00ED7CCA"/>
    <w:rsid w:val="00EE28C0"/>
    <w:rsid w:val="00EE2987"/>
    <w:rsid w:val="00EE6CE3"/>
    <w:rsid w:val="00EE77B9"/>
    <w:rsid w:val="00EF1FEF"/>
    <w:rsid w:val="00EF2B31"/>
    <w:rsid w:val="00EF570C"/>
    <w:rsid w:val="00EF6B3C"/>
    <w:rsid w:val="00F005DA"/>
    <w:rsid w:val="00F027BE"/>
    <w:rsid w:val="00F0396E"/>
    <w:rsid w:val="00F04147"/>
    <w:rsid w:val="00F048BB"/>
    <w:rsid w:val="00F1101E"/>
    <w:rsid w:val="00F13AE7"/>
    <w:rsid w:val="00F157F2"/>
    <w:rsid w:val="00F242D1"/>
    <w:rsid w:val="00F24B5B"/>
    <w:rsid w:val="00F25571"/>
    <w:rsid w:val="00F25D4E"/>
    <w:rsid w:val="00F26B3B"/>
    <w:rsid w:val="00F271F9"/>
    <w:rsid w:val="00F27E69"/>
    <w:rsid w:val="00F27E9B"/>
    <w:rsid w:val="00F30748"/>
    <w:rsid w:val="00F3126D"/>
    <w:rsid w:val="00F35C2B"/>
    <w:rsid w:val="00F375B9"/>
    <w:rsid w:val="00F4107B"/>
    <w:rsid w:val="00F42747"/>
    <w:rsid w:val="00F44531"/>
    <w:rsid w:val="00F47053"/>
    <w:rsid w:val="00F47E6B"/>
    <w:rsid w:val="00F53476"/>
    <w:rsid w:val="00F53ED5"/>
    <w:rsid w:val="00F5530E"/>
    <w:rsid w:val="00F5558C"/>
    <w:rsid w:val="00F56B6A"/>
    <w:rsid w:val="00F56CC4"/>
    <w:rsid w:val="00F6062A"/>
    <w:rsid w:val="00F624CE"/>
    <w:rsid w:val="00F62639"/>
    <w:rsid w:val="00F63091"/>
    <w:rsid w:val="00F644E0"/>
    <w:rsid w:val="00F65516"/>
    <w:rsid w:val="00F65B25"/>
    <w:rsid w:val="00F660DA"/>
    <w:rsid w:val="00F66311"/>
    <w:rsid w:val="00F66691"/>
    <w:rsid w:val="00F67C1F"/>
    <w:rsid w:val="00F67F10"/>
    <w:rsid w:val="00F70B6E"/>
    <w:rsid w:val="00F73A4F"/>
    <w:rsid w:val="00F75E25"/>
    <w:rsid w:val="00F77243"/>
    <w:rsid w:val="00F8178A"/>
    <w:rsid w:val="00F829DC"/>
    <w:rsid w:val="00F87580"/>
    <w:rsid w:val="00F9009D"/>
    <w:rsid w:val="00F91323"/>
    <w:rsid w:val="00F913F7"/>
    <w:rsid w:val="00F91E34"/>
    <w:rsid w:val="00F929C9"/>
    <w:rsid w:val="00F9585D"/>
    <w:rsid w:val="00FA1222"/>
    <w:rsid w:val="00FA1CC1"/>
    <w:rsid w:val="00FA289F"/>
    <w:rsid w:val="00FA4472"/>
    <w:rsid w:val="00FA61B8"/>
    <w:rsid w:val="00FB220B"/>
    <w:rsid w:val="00FB2AE9"/>
    <w:rsid w:val="00FB3063"/>
    <w:rsid w:val="00FB34EF"/>
    <w:rsid w:val="00FB40F5"/>
    <w:rsid w:val="00FB6C23"/>
    <w:rsid w:val="00FB7474"/>
    <w:rsid w:val="00FC2AB9"/>
    <w:rsid w:val="00FC44D2"/>
    <w:rsid w:val="00FC4D52"/>
    <w:rsid w:val="00FC4F79"/>
    <w:rsid w:val="00FC5B36"/>
    <w:rsid w:val="00FC650D"/>
    <w:rsid w:val="00FC6A55"/>
    <w:rsid w:val="00FC6B2B"/>
    <w:rsid w:val="00FC7A00"/>
    <w:rsid w:val="00FC7AAA"/>
    <w:rsid w:val="00FC7B6E"/>
    <w:rsid w:val="00FD0866"/>
    <w:rsid w:val="00FD1192"/>
    <w:rsid w:val="00FD2E5F"/>
    <w:rsid w:val="00FD481F"/>
    <w:rsid w:val="00FD56FE"/>
    <w:rsid w:val="00FD5C5F"/>
    <w:rsid w:val="00FD6427"/>
    <w:rsid w:val="00FE051F"/>
    <w:rsid w:val="00FE1608"/>
    <w:rsid w:val="00FE5334"/>
    <w:rsid w:val="00FE5F05"/>
    <w:rsid w:val="00FE7927"/>
    <w:rsid w:val="00FF0248"/>
    <w:rsid w:val="00FF1AEB"/>
    <w:rsid w:val="00FF25B9"/>
    <w:rsid w:val="00FF3443"/>
    <w:rsid w:val="00FF7C30"/>
    <w:rsid w:val="22FE0466"/>
    <w:rsid w:val="3BA4440D"/>
    <w:rsid w:val="584F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100" w:beforeAutospacing="1" w:after="100" w:afterAutospacing="1"/>
      <w:jc w:val="center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100" w:beforeAutospacing="1" w:after="100" w:afterAutospacing="1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7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7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4">
    <w:name w:val="样式 标题 3 + 行距: 多倍行距 1.2 字行"/>
    <w:basedOn w:val="4"/>
    <w:qFormat/>
    <w:uiPriority w:val="0"/>
    <w:pPr>
      <w:snapToGrid w:val="0"/>
      <w:spacing w:before="40" w:after="0" w:line="312" w:lineRule="auto"/>
      <w:jc w:val="left"/>
      <w:outlineLvl w:val="0"/>
    </w:pPr>
    <w:rPr>
      <w:rFonts w:ascii="Times New Roman" w:hAnsi="Times New Roman" w:eastAsia="黑体" w:cs="宋体"/>
      <w:sz w:val="24"/>
      <w:szCs w:val="20"/>
    </w:rPr>
  </w:style>
  <w:style w:type="character" w:customStyle="1" w:styleId="15">
    <w:name w:val="标题 3 Char"/>
    <w:basedOn w:val="7"/>
    <w:link w:val="4"/>
    <w:semiHidden/>
    <w:qFormat/>
    <w:uiPriority w:val="9"/>
    <w:rPr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B745BE-EB7C-485C-B799-9DE7D1D26D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16</Pages>
  <Words>1474</Words>
  <Characters>8403</Characters>
  <Lines>70</Lines>
  <Paragraphs>19</Paragraphs>
  <TotalTime>4</TotalTime>
  <ScaleCrop>false</ScaleCrop>
  <LinksUpToDate>false</LinksUpToDate>
  <CharactersWithSpaces>9858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2018-11-16T01:18:00Z</dcterms:created>
  <dc:creator>胡甲刚</dc:creator>
  <cp:lastModifiedBy>tracy</cp:lastModifiedBy>
  <cp:lastPrinted>2018-10-08T02:45:00Z</cp:lastPrinted>
  <dcterms:modified xsi:type="dcterms:W3CDTF">2018-11-16T01:54:00Z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