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28" w:rsidRDefault="00671A28" w:rsidP="00671A28">
      <w:pPr>
        <w:spacing w:line="360" w:lineRule="auto"/>
        <w:jc w:val="center"/>
        <w:rPr>
          <w:rFonts w:ascii="黑体" w:eastAsia="黑体" w:hAnsi="黑体"/>
          <w:sz w:val="32"/>
          <w:szCs w:val="32"/>
        </w:rPr>
      </w:pPr>
      <w:r>
        <w:rPr>
          <w:rFonts w:ascii="黑体" w:eastAsia="黑体" w:hAnsi="黑体" w:hint="eastAsia"/>
          <w:sz w:val="32"/>
          <w:szCs w:val="32"/>
        </w:rPr>
        <w:t>关于征求</w:t>
      </w:r>
      <w:proofErr w:type="gramStart"/>
      <w:r>
        <w:rPr>
          <w:rFonts w:ascii="黑体" w:eastAsia="黑体" w:hAnsi="黑体" w:hint="eastAsia"/>
          <w:sz w:val="32"/>
          <w:szCs w:val="32"/>
        </w:rPr>
        <w:t>《</w:t>
      </w:r>
      <w:proofErr w:type="gramEnd"/>
      <w:r>
        <w:rPr>
          <w:rFonts w:ascii="黑体" w:eastAsia="黑体" w:hAnsi="黑体" w:hint="eastAsia"/>
          <w:sz w:val="32"/>
          <w:szCs w:val="32"/>
        </w:rPr>
        <w:t>武汉大学关于修订学术学位研究生</w:t>
      </w:r>
    </w:p>
    <w:p w:rsidR="00671A28" w:rsidRDefault="00671A28" w:rsidP="00671A28">
      <w:pPr>
        <w:spacing w:line="360" w:lineRule="auto"/>
        <w:jc w:val="center"/>
        <w:rPr>
          <w:rFonts w:ascii="黑体" w:eastAsia="黑体" w:hAnsi="黑体"/>
          <w:sz w:val="32"/>
          <w:szCs w:val="32"/>
        </w:rPr>
      </w:pPr>
      <w:r>
        <w:rPr>
          <w:rFonts w:ascii="黑体" w:eastAsia="黑体" w:hAnsi="黑体" w:hint="eastAsia"/>
          <w:sz w:val="32"/>
          <w:szCs w:val="32"/>
        </w:rPr>
        <w:t>培养方案的指导意见（征求意见稿）</w:t>
      </w:r>
      <w:proofErr w:type="gramStart"/>
      <w:r>
        <w:rPr>
          <w:rFonts w:ascii="黑体" w:eastAsia="黑体" w:hAnsi="黑体" w:hint="eastAsia"/>
          <w:sz w:val="32"/>
          <w:szCs w:val="32"/>
        </w:rPr>
        <w:t>》</w:t>
      </w:r>
      <w:proofErr w:type="gramEnd"/>
      <w:r>
        <w:rPr>
          <w:rFonts w:ascii="黑体" w:eastAsia="黑体" w:hAnsi="黑体" w:hint="eastAsia"/>
          <w:sz w:val="32"/>
          <w:szCs w:val="32"/>
        </w:rPr>
        <w:t>意见的通知</w:t>
      </w:r>
    </w:p>
    <w:p w:rsidR="00671A28" w:rsidRDefault="00671A28" w:rsidP="00671A28">
      <w:pPr>
        <w:spacing w:line="360" w:lineRule="auto"/>
        <w:rPr>
          <w:rFonts w:ascii="黑体" w:eastAsia="黑体" w:hAnsi="黑体"/>
          <w:sz w:val="32"/>
          <w:szCs w:val="32"/>
        </w:rPr>
      </w:pPr>
    </w:p>
    <w:p w:rsidR="00671A28" w:rsidRDefault="00671A28" w:rsidP="00671A28">
      <w:pPr>
        <w:spacing w:line="360" w:lineRule="auto"/>
        <w:rPr>
          <w:rFonts w:ascii="仿宋" w:eastAsia="仿宋" w:hAnsi="仿宋"/>
          <w:sz w:val="28"/>
          <w:szCs w:val="28"/>
        </w:rPr>
      </w:pPr>
      <w:r>
        <w:rPr>
          <w:rFonts w:ascii="仿宋" w:eastAsia="仿宋" w:hAnsi="仿宋" w:hint="eastAsia"/>
          <w:sz w:val="28"/>
          <w:szCs w:val="28"/>
        </w:rPr>
        <w:t>各研究生培养单位：</w:t>
      </w:r>
    </w:p>
    <w:p w:rsidR="00671A28" w:rsidRDefault="00671A28" w:rsidP="00671A28">
      <w:pPr>
        <w:spacing w:line="360" w:lineRule="auto"/>
        <w:ind w:firstLineChars="200" w:firstLine="560"/>
        <w:rPr>
          <w:rFonts w:ascii="仿宋" w:eastAsia="仿宋" w:hAnsi="仿宋"/>
          <w:sz w:val="28"/>
          <w:szCs w:val="28"/>
        </w:rPr>
      </w:pPr>
      <w:r>
        <w:rPr>
          <w:rFonts w:ascii="仿宋" w:eastAsia="仿宋" w:hAnsi="仿宋" w:hint="eastAsia"/>
          <w:sz w:val="28"/>
          <w:szCs w:val="28"/>
        </w:rPr>
        <w:t>根据全国教育大会精神和武汉大学研究生教育改革“1+4”相关文件的要求，为进一步优化课程体系，完善培养环节，创新培养模式，全面提高学术学位研究生培养质量，在校内外广泛调研和深入讨论的基础上，我们起草了《武汉大学关于修订学术学位研究生培养方案的指导意见（征求意见稿）》（以下简称《征求意见稿》），现面向全校各培养单位、研究生导师、研究生管理干部和广大研究生进一步征求意见和建议。</w:t>
      </w:r>
    </w:p>
    <w:p w:rsidR="00671A28" w:rsidRDefault="00671A28" w:rsidP="00671A28">
      <w:pPr>
        <w:spacing w:line="360" w:lineRule="auto"/>
        <w:ind w:firstLineChars="200" w:firstLine="560"/>
        <w:rPr>
          <w:rFonts w:ascii="仿宋" w:eastAsia="仿宋" w:hAnsi="仿宋"/>
          <w:sz w:val="28"/>
          <w:szCs w:val="28"/>
        </w:rPr>
      </w:pPr>
      <w:r>
        <w:rPr>
          <w:rFonts w:ascii="仿宋" w:eastAsia="仿宋" w:hAnsi="仿宋" w:hint="eastAsia"/>
          <w:sz w:val="28"/>
          <w:szCs w:val="28"/>
        </w:rPr>
        <w:t>请各培养单位将《征求意见稿》转发给研究生导师、研究生管理干部和研究生，开展专题研讨，广泛征求意见和建议，并于2018年11月23 日前将</w:t>
      </w:r>
      <w:r w:rsidR="003667E9">
        <w:rPr>
          <w:rFonts w:ascii="仿宋" w:eastAsia="仿宋" w:hAnsi="仿宋" w:hint="eastAsia"/>
          <w:sz w:val="28"/>
          <w:szCs w:val="28"/>
        </w:rPr>
        <w:t>相关意见汇总、报送</w:t>
      </w:r>
      <w:r>
        <w:rPr>
          <w:rFonts w:ascii="仿宋" w:eastAsia="仿宋" w:hAnsi="仿宋" w:hint="eastAsia"/>
          <w:sz w:val="28"/>
          <w:szCs w:val="28"/>
        </w:rPr>
        <w:t>研究生院培养处。研究生导师、研究生管理干部和研究生也可将个人意见和建议直接向研究生院培养处反馈（联系人：王添翼</w:t>
      </w:r>
      <w:r w:rsidR="003667E9">
        <w:rPr>
          <w:rFonts w:ascii="仿宋" w:eastAsia="仿宋" w:hAnsi="仿宋" w:hint="eastAsia"/>
          <w:sz w:val="28"/>
          <w:szCs w:val="28"/>
        </w:rPr>
        <w:t xml:space="preserve"> </w:t>
      </w:r>
      <w:r>
        <w:rPr>
          <w:rFonts w:ascii="仿宋" w:eastAsia="仿宋" w:hAnsi="仿宋" w:hint="eastAsia"/>
          <w:sz w:val="28"/>
          <w:szCs w:val="28"/>
        </w:rPr>
        <w:t xml:space="preserve"> 联系电话：68754026  电子邮箱：1254468921@qq.com）。我们将在充分征求意见的基础上，进一步完善培养方案修订指导意见，切实提高研究生培养方案修订的科学性、前瞻性和针对性。</w:t>
      </w:r>
    </w:p>
    <w:p w:rsidR="00671A28" w:rsidRDefault="00671A28" w:rsidP="00671A28">
      <w:pPr>
        <w:spacing w:line="360" w:lineRule="auto"/>
        <w:ind w:firstLineChars="200" w:firstLine="560"/>
        <w:rPr>
          <w:rFonts w:ascii="仿宋" w:eastAsia="仿宋" w:hAnsi="仿宋"/>
          <w:sz w:val="28"/>
          <w:szCs w:val="28"/>
        </w:rPr>
      </w:pPr>
      <w:r>
        <w:rPr>
          <w:rFonts w:ascii="仿宋" w:eastAsia="仿宋" w:hAnsi="仿宋" w:hint="eastAsia"/>
          <w:sz w:val="28"/>
          <w:szCs w:val="28"/>
        </w:rPr>
        <w:t xml:space="preserve">　　　　　　　　　　　　　　　　     </w:t>
      </w:r>
    </w:p>
    <w:p w:rsidR="00671A28" w:rsidRDefault="00671A28" w:rsidP="00671A28">
      <w:pPr>
        <w:spacing w:line="360" w:lineRule="auto"/>
        <w:ind w:right="140" w:firstLineChars="200" w:firstLine="560"/>
        <w:jc w:val="right"/>
        <w:rPr>
          <w:rFonts w:ascii="仿宋" w:eastAsia="仿宋" w:hAnsi="仿宋"/>
          <w:sz w:val="28"/>
          <w:szCs w:val="28"/>
        </w:rPr>
      </w:pPr>
      <w:r>
        <w:rPr>
          <w:rFonts w:ascii="仿宋" w:eastAsia="仿宋" w:hAnsi="仿宋" w:hint="eastAsia"/>
          <w:sz w:val="28"/>
          <w:szCs w:val="28"/>
        </w:rPr>
        <w:t>研究生院培养处</w:t>
      </w:r>
    </w:p>
    <w:p w:rsidR="00671A28" w:rsidRDefault="00671A28" w:rsidP="00671A28">
      <w:pPr>
        <w:spacing w:line="360" w:lineRule="auto"/>
        <w:ind w:firstLineChars="200" w:firstLine="560"/>
        <w:rPr>
          <w:rFonts w:ascii="仿宋" w:eastAsia="仿宋" w:hAnsi="仿宋"/>
          <w:sz w:val="28"/>
          <w:szCs w:val="28"/>
        </w:rPr>
      </w:pPr>
      <w:r>
        <w:rPr>
          <w:rFonts w:ascii="仿宋" w:eastAsia="仿宋" w:hAnsi="仿宋" w:hint="eastAsia"/>
          <w:sz w:val="28"/>
          <w:szCs w:val="28"/>
        </w:rPr>
        <w:t xml:space="preserve">　　　　　　　　　　　　　　　　　　　    2018年11月15日</w:t>
      </w:r>
    </w:p>
    <w:p w:rsidR="00671A28" w:rsidRDefault="00671A28">
      <w:pPr>
        <w:widowControl/>
        <w:jc w:val="left"/>
        <w:rPr>
          <w:rFonts w:ascii="仿宋" w:eastAsia="仿宋" w:hAnsi="仿宋"/>
          <w:sz w:val="28"/>
          <w:szCs w:val="28"/>
        </w:rPr>
      </w:pPr>
      <w:r>
        <w:rPr>
          <w:rFonts w:ascii="仿宋" w:eastAsia="仿宋" w:hAnsi="仿宋"/>
          <w:sz w:val="28"/>
          <w:szCs w:val="28"/>
        </w:rPr>
        <w:br w:type="page"/>
      </w:r>
    </w:p>
    <w:p w:rsidR="00E37B34" w:rsidRPr="00A6064C" w:rsidRDefault="00A6064C" w:rsidP="009F7AE6">
      <w:pPr>
        <w:spacing w:line="480" w:lineRule="exact"/>
        <w:jc w:val="center"/>
        <w:rPr>
          <w:rFonts w:ascii="黑体" w:eastAsia="黑体" w:hAnsi="黑体"/>
          <w:sz w:val="32"/>
          <w:szCs w:val="32"/>
        </w:rPr>
      </w:pPr>
      <w:r w:rsidRPr="00A6064C">
        <w:rPr>
          <w:rFonts w:ascii="黑体" w:eastAsia="黑体" w:hAnsi="黑体" w:hint="eastAsia"/>
          <w:sz w:val="32"/>
          <w:szCs w:val="32"/>
        </w:rPr>
        <w:lastRenderedPageBreak/>
        <w:t>武汉大学</w:t>
      </w:r>
      <w:r w:rsidR="00303C5F">
        <w:rPr>
          <w:rFonts w:ascii="黑体" w:eastAsia="黑体" w:hAnsi="黑体" w:hint="eastAsia"/>
          <w:sz w:val="32"/>
          <w:szCs w:val="32"/>
        </w:rPr>
        <w:t>关于修订学术学位研究生培养方案</w:t>
      </w:r>
      <w:r w:rsidR="00DE2068">
        <w:rPr>
          <w:rFonts w:ascii="黑体" w:eastAsia="黑体" w:hAnsi="黑体" w:hint="eastAsia"/>
          <w:sz w:val="32"/>
          <w:szCs w:val="32"/>
        </w:rPr>
        <w:t>的</w:t>
      </w:r>
      <w:r w:rsidR="00A80F40">
        <w:rPr>
          <w:rFonts w:ascii="黑体" w:eastAsia="黑体" w:hAnsi="黑体" w:hint="eastAsia"/>
          <w:sz w:val="32"/>
          <w:szCs w:val="32"/>
        </w:rPr>
        <w:t>指导</w:t>
      </w:r>
      <w:r w:rsidRPr="00A6064C">
        <w:rPr>
          <w:rFonts w:ascii="黑体" w:eastAsia="黑体" w:hAnsi="黑体" w:hint="eastAsia"/>
          <w:sz w:val="32"/>
          <w:szCs w:val="32"/>
        </w:rPr>
        <w:t>意见</w:t>
      </w:r>
    </w:p>
    <w:p w:rsidR="00A6064C" w:rsidRDefault="00A6064C" w:rsidP="009F7AE6">
      <w:pPr>
        <w:spacing w:line="480" w:lineRule="exact"/>
        <w:jc w:val="center"/>
        <w:rPr>
          <w:rFonts w:ascii="仿宋" w:eastAsia="仿宋" w:hAnsi="仿宋"/>
          <w:sz w:val="28"/>
          <w:szCs w:val="28"/>
        </w:rPr>
      </w:pPr>
      <w:r w:rsidRPr="00A6064C">
        <w:rPr>
          <w:rFonts w:ascii="仿宋" w:eastAsia="仿宋" w:hAnsi="仿宋" w:hint="eastAsia"/>
          <w:sz w:val="28"/>
          <w:szCs w:val="28"/>
        </w:rPr>
        <w:t>（征求意见稿）</w:t>
      </w:r>
    </w:p>
    <w:p w:rsidR="00E85243" w:rsidRPr="00A6064C" w:rsidRDefault="00E85243" w:rsidP="009F7AE6">
      <w:pPr>
        <w:spacing w:line="480" w:lineRule="exact"/>
        <w:jc w:val="center"/>
        <w:rPr>
          <w:rFonts w:ascii="仿宋" w:eastAsia="仿宋" w:hAnsi="仿宋"/>
          <w:sz w:val="28"/>
          <w:szCs w:val="28"/>
        </w:rPr>
      </w:pPr>
    </w:p>
    <w:p w:rsidR="0055758F" w:rsidRPr="007D6F92" w:rsidRDefault="00944913"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培养方案是研究生培养的总章程和</w:t>
      </w:r>
      <w:r w:rsidR="0055758F" w:rsidRPr="007D6F92">
        <w:rPr>
          <w:rFonts w:ascii="仿宋" w:eastAsia="仿宋" w:hAnsi="仿宋" w:hint="eastAsia"/>
          <w:sz w:val="28"/>
          <w:szCs w:val="28"/>
        </w:rPr>
        <w:t>路线图，与研究生培养质量息息相关。</w:t>
      </w:r>
      <w:r w:rsidR="00984E5D" w:rsidRPr="007D6F92">
        <w:rPr>
          <w:rFonts w:ascii="仿宋" w:eastAsia="仿宋" w:hAnsi="仿宋" w:hint="eastAsia"/>
          <w:sz w:val="28"/>
          <w:szCs w:val="28"/>
        </w:rPr>
        <w:t>为</w:t>
      </w:r>
      <w:r w:rsidR="001C4209">
        <w:rPr>
          <w:rFonts w:ascii="仿宋" w:eastAsia="仿宋" w:hAnsi="仿宋" w:hint="eastAsia"/>
          <w:sz w:val="28"/>
          <w:szCs w:val="28"/>
        </w:rPr>
        <w:t>贯彻落实全国教育大会精神，</w:t>
      </w:r>
      <w:r w:rsidR="00984E5D" w:rsidRPr="007D6F92">
        <w:rPr>
          <w:rFonts w:ascii="仿宋" w:eastAsia="仿宋" w:hAnsi="仿宋" w:hint="eastAsia"/>
          <w:sz w:val="28"/>
          <w:szCs w:val="28"/>
        </w:rPr>
        <w:t>进一步</w:t>
      </w:r>
      <w:r w:rsidR="0077049D" w:rsidRPr="007D6F92">
        <w:rPr>
          <w:rFonts w:ascii="仿宋" w:eastAsia="仿宋" w:hAnsi="仿宋" w:hint="eastAsia"/>
          <w:sz w:val="28"/>
          <w:szCs w:val="28"/>
        </w:rPr>
        <w:t>深化武汉大学学术学位研究生教育改革，</w:t>
      </w:r>
      <w:r w:rsidR="00BE0331" w:rsidRPr="007D6F92">
        <w:rPr>
          <w:rFonts w:ascii="仿宋" w:eastAsia="仿宋" w:hAnsi="仿宋" w:hint="eastAsia"/>
          <w:sz w:val="28"/>
          <w:szCs w:val="28"/>
        </w:rPr>
        <w:t>优化</w:t>
      </w:r>
      <w:r w:rsidR="00984E5D" w:rsidRPr="007D6F92">
        <w:rPr>
          <w:rFonts w:ascii="仿宋" w:eastAsia="仿宋" w:hAnsi="仿宋" w:hint="eastAsia"/>
          <w:sz w:val="28"/>
          <w:szCs w:val="28"/>
        </w:rPr>
        <w:t>课程体系，完善培养环节，</w:t>
      </w:r>
      <w:r w:rsidR="00324EFB" w:rsidRPr="007D6F92">
        <w:rPr>
          <w:rFonts w:ascii="仿宋" w:eastAsia="仿宋" w:hAnsi="仿宋" w:hint="eastAsia"/>
          <w:sz w:val="28"/>
          <w:szCs w:val="28"/>
        </w:rPr>
        <w:t>创新</w:t>
      </w:r>
      <w:r w:rsidR="0055758F" w:rsidRPr="007D6F92">
        <w:rPr>
          <w:rFonts w:ascii="仿宋" w:eastAsia="仿宋" w:hAnsi="仿宋" w:hint="eastAsia"/>
          <w:sz w:val="28"/>
          <w:szCs w:val="28"/>
        </w:rPr>
        <w:t>培养模式，</w:t>
      </w:r>
      <w:r w:rsidR="001E7BC4" w:rsidRPr="007D6F92">
        <w:rPr>
          <w:rFonts w:ascii="仿宋" w:eastAsia="仿宋" w:hAnsi="仿宋" w:hint="eastAsia"/>
          <w:sz w:val="28"/>
          <w:szCs w:val="28"/>
        </w:rPr>
        <w:t>全面</w:t>
      </w:r>
      <w:r w:rsidR="0077049D" w:rsidRPr="007D6F92">
        <w:rPr>
          <w:rFonts w:ascii="仿宋" w:eastAsia="仿宋" w:hAnsi="仿宋" w:hint="eastAsia"/>
          <w:sz w:val="28"/>
          <w:szCs w:val="28"/>
        </w:rPr>
        <w:t>提高</w:t>
      </w:r>
      <w:r w:rsidR="001E7BC4" w:rsidRPr="007D6F92">
        <w:rPr>
          <w:rFonts w:ascii="仿宋" w:eastAsia="仿宋" w:hAnsi="仿宋" w:hint="eastAsia"/>
          <w:sz w:val="28"/>
          <w:szCs w:val="28"/>
        </w:rPr>
        <w:t>学术学位</w:t>
      </w:r>
      <w:r w:rsidR="0077049D" w:rsidRPr="007D6F92">
        <w:rPr>
          <w:rFonts w:ascii="仿宋" w:eastAsia="仿宋" w:hAnsi="仿宋" w:hint="eastAsia"/>
          <w:sz w:val="28"/>
          <w:szCs w:val="28"/>
        </w:rPr>
        <w:t>研究生培养质量，</w:t>
      </w:r>
      <w:r w:rsidR="00A80F40">
        <w:rPr>
          <w:rFonts w:ascii="仿宋" w:eastAsia="仿宋" w:hAnsi="仿宋" w:hint="eastAsia"/>
          <w:sz w:val="28"/>
          <w:szCs w:val="28"/>
        </w:rPr>
        <w:t>特制定本指导</w:t>
      </w:r>
      <w:r w:rsidR="00324EFB" w:rsidRPr="007D6F92">
        <w:rPr>
          <w:rFonts w:ascii="仿宋" w:eastAsia="仿宋" w:hAnsi="仿宋" w:hint="eastAsia"/>
          <w:sz w:val="28"/>
          <w:szCs w:val="28"/>
        </w:rPr>
        <w:t>意见。</w:t>
      </w:r>
    </w:p>
    <w:p w:rsidR="0055758F" w:rsidRPr="008E6ADC" w:rsidRDefault="00324EFB" w:rsidP="009F7AE6">
      <w:pPr>
        <w:spacing w:line="480" w:lineRule="exact"/>
        <w:ind w:firstLineChars="200" w:firstLine="620"/>
        <w:rPr>
          <w:rFonts w:ascii="黑体" w:eastAsia="黑体" w:hAnsi="黑体" w:cs="宋体"/>
          <w:color w:val="000000"/>
          <w:spacing w:val="15"/>
          <w:kern w:val="0"/>
          <w:sz w:val="28"/>
          <w:szCs w:val="28"/>
        </w:rPr>
      </w:pPr>
      <w:r w:rsidRPr="008E6ADC">
        <w:rPr>
          <w:rFonts w:ascii="黑体" w:eastAsia="黑体" w:hAnsi="黑体" w:cs="宋体" w:hint="eastAsia"/>
          <w:color w:val="000000"/>
          <w:spacing w:val="15"/>
          <w:kern w:val="0"/>
          <w:sz w:val="28"/>
          <w:szCs w:val="28"/>
        </w:rPr>
        <w:t>一、指导思想</w:t>
      </w:r>
    </w:p>
    <w:p w:rsidR="000C502A" w:rsidRPr="00303C5F" w:rsidRDefault="00104AE8" w:rsidP="009F7AE6">
      <w:pPr>
        <w:spacing w:line="480" w:lineRule="exact"/>
        <w:ind w:firstLineChars="200" w:firstLine="560"/>
        <w:rPr>
          <w:rFonts w:ascii="仿宋" w:eastAsia="仿宋" w:hAnsi="仿宋"/>
          <w:sz w:val="28"/>
          <w:szCs w:val="28"/>
        </w:rPr>
      </w:pPr>
      <w:r w:rsidRPr="008D1116">
        <w:rPr>
          <w:rFonts w:ascii="仿宋" w:eastAsia="仿宋" w:hAnsi="仿宋" w:hint="eastAsia"/>
          <w:sz w:val="28"/>
          <w:szCs w:val="28"/>
        </w:rPr>
        <w:t>全面贯彻党的教育方针，落实立德树人根本任务，</w:t>
      </w:r>
      <w:r w:rsidR="0042180D" w:rsidRPr="008D1116">
        <w:rPr>
          <w:rFonts w:ascii="仿宋" w:eastAsia="仿宋" w:hAnsi="仿宋" w:hint="eastAsia"/>
          <w:sz w:val="28"/>
          <w:szCs w:val="28"/>
        </w:rPr>
        <w:t>以国家和学校研究生教育法律、规章与政策为依据，</w:t>
      </w:r>
      <w:r w:rsidR="00D655A1" w:rsidRPr="008D1116">
        <w:rPr>
          <w:rFonts w:ascii="仿宋" w:eastAsia="仿宋" w:hAnsi="仿宋" w:hint="eastAsia"/>
          <w:sz w:val="28"/>
          <w:szCs w:val="28"/>
        </w:rPr>
        <w:t>以服务需求、提高质量为主线，坚持质量与创新两大主题，</w:t>
      </w:r>
      <w:r w:rsidR="005563E9" w:rsidRPr="008D1116">
        <w:rPr>
          <w:rFonts w:ascii="仿宋" w:eastAsia="仿宋" w:hAnsi="仿宋" w:hint="eastAsia"/>
          <w:sz w:val="28"/>
          <w:szCs w:val="28"/>
        </w:rPr>
        <w:t>遵循拔尖创新人才成长规律，</w:t>
      </w:r>
      <w:r w:rsidR="00A4184A">
        <w:rPr>
          <w:rFonts w:ascii="仿宋" w:eastAsia="仿宋" w:hAnsi="仿宋" w:hint="eastAsia"/>
          <w:sz w:val="28"/>
          <w:szCs w:val="28"/>
        </w:rPr>
        <w:t>构建</w:t>
      </w:r>
      <w:r w:rsidR="007F45B2">
        <w:rPr>
          <w:rFonts w:ascii="仿宋" w:eastAsia="仿宋" w:hAnsi="仿宋" w:hint="eastAsia"/>
          <w:sz w:val="28"/>
          <w:szCs w:val="28"/>
        </w:rPr>
        <w:t>具有中国特色、</w:t>
      </w:r>
      <w:r w:rsidR="00A4184A">
        <w:rPr>
          <w:rFonts w:ascii="仿宋" w:eastAsia="仿宋" w:hAnsi="仿宋" w:hint="eastAsia"/>
          <w:sz w:val="28"/>
          <w:szCs w:val="28"/>
        </w:rPr>
        <w:t>世界一流的高水平人才培养体系，</w:t>
      </w:r>
      <w:r w:rsidRPr="008D1116">
        <w:rPr>
          <w:rFonts w:ascii="仿宋" w:eastAsia="仿宋" w:hAnsi="仿宋" w:hint="eastAsia"/>
          <w:sz w:val="28"/>
          <w:szCs w:val="28"/>
        </w:rPr>
        <w:t>着力培养</w:t>
      </w:r>
      <w:r w:rsidR="00D655A1" w:rsidRPr="008D1116">
        <w:rPr>
          <w:rFonts w:ascii="仿宋" w:eastAsia="仿宋" w:hAnsi="仿宋" w:hint="eastAsia"/>
          <w:sz w:val="28"/>
          <w:szCs w:val="28"/>
        </w:rPr>
        <w:t>具有前瞻视野、精深知识、创新思维、健全人格、能引领社会进步和人类文明发展的优秀学者和行业精英。</w:t>
      </w:r>
    </w:p>
    <w:p w:rsidR="00324EFB" w:rsidRPr="008E6ADC" w:rsidRDefault="00324EFB" w:rsidP="009F7AE6">
      <w:pPr>
        <w:spacing w:line="480" w:lineRule="exact"/>
        <w:ind w:firstLineChars="200" w:firstLine="560"/>
        <w:rPr>
          <w:rFonts w:ascii="黑体" w:eastAsia="黑体" w:hAnsi="黑体"/>
          <w:sz w:val="28"/>
          <w:szCs w:val="28"/>
        </w:rPr>
      </w:pPr>
      <w:r w:rsidRPr="008E6ADC">
        <w:rPr>
          <w:rFonts w:ascii="黑体" w:eastAsia="黑体" w:hAnsi="黑体" w:hint="eastAsia"/>
          <w:sz w:val="28"/>
          <w:szCs w:val="28"/>
        </w:rPr>
        <w:t>二、基本原则</w:t>
      </w:r>
    </w:p>
    <w:p w:rsidR="00814E9F" w:rsidRPr="001F7364" w:rsidRDefault="0003641A"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（一）</w:t>
      </w:r>
      <w:r w:rsidR="006E1688">
        <w:rPr>
          <w:rFonts w:ascii="仿宋" w:eastAsia="仿宋" w:hAnsi="仿宋" w:hint="eastAsia"/>
          <w:sz w:val="28"/>
          <w:szCs w:val="28"/>
        </w:rPr>
        <w:t>坚持育人</w:t>
      </w:r>
      <w:r>
        <w:rPr>
          <w:rFonts w:ascii="仿宋" w:eastAsia="仿宋" w:hAnsi="仿宋" w:hint="eastAsia"/>
          <w:sz w:val="28"/>
          <w:szCs w:val="28"/>
        </w:rPr>
        <w:t>为本</w:t>
      </w:r>
      <w:r w:rsidR="006E1688">
        <w:rPr>
          <w:rFonts w:ascii="仿宋" w:eastAsia="仿宋" w:hAnsi="仿宋" w:hint="eastAsia"/>
          <w:sz w:val="28"/>
          <w:szCs w:val="28"/>
        </w:rPr>
        <w:t>。</w:t>
      </w:r>
      <w:r w:rsidR="00F87580">
        <w:rPr>
          <w:rFonts w:ascii="仿宋" w:eastAsia="仿宋" w:hAnsi="仿宋" w:hint="eastAsia"/>
          <w:sz w:val="28"/>
          <w:szCs w:val="28"/>
        </w:rPr>
        <w:t>要</w:t>
      </w:r>
      <w:r w:rsidR="006E1688">
        <w:rPr>
          <w:rFonts w:ascii="仿宋" w:eastAsia="仿宋" w:hAnsi="仿宋" w:hint="eastAsia"/>
          <w:sz w:val="28"/>
          <w:szCs w:val="28"/>
        </w:rPr>
        <w:t>努力</w:t>
      </w:r>
      <w:r w:rsidR="00F87580" w:rsidRPr="001F7364">
        <w:rPr>
          <w:rFonts w:ascii="仿宋" w:eastAsia="仿宋" w:hAnsi="仿宋" w:hint="eastAsia"/>
          <w:sz w:val="28"/>
          <w:szCs w:val="28"/>
        </w:rPr>
        <w:t>解决好“为谁培养人、培养什么样的人、怎样培养人”</w:t>
      </w:r>
      <w:r w:rsidR="00804428" w:rsidRPr="001F7364">
        <w:rPr>
          <w:rFonts w:ascii="仿宋" w:eastAsia="仿宋" w:hAnsi="仿宋" w:hint="eastAsia"/>
          <w:sz w:val="28"/>
          <w:szCs w:val="28"/>
        </w:rPr>
        <w:t>这个根本问题</w:t>
      </w:r>
      <w:r w:rsidR="0031474E" w:rsidRPr="001F7364">
        <w:rPr>
          <w:rFonts w:ascii="仿宋" w:eastAsia="仿宋" w:hAnsi="仿宋" w:hint="eastAsia"/>
          <w:sz w:val="28"/>
          <w:szCs w:val="28"/>
        </w:rPr>
        <w:t>，</w:t>
      </w:r>
      <w:r w:rsidR="00156ECE">
        <w:rPr>
          <w:rFonts w:ascii="仿宋" w:eastAsia="仿宋" w:hAnsi="仿宋" w:hint="eastAsia"/>
          <w:sz w:val="28"/>
          <w:szCs w:val="28"/>
        </w:rPr>
        <w:t>把</w:t>
      </w:r>
      <w:r w:rsidR="001F7364">
        <w:rPr>
          <w:rFonts w:ascii="仿宋" w:eastAsia="仿宋" w:hAnsi="仿宋" w:hint="eastAsia"/>
          <w:sz w:val="28"/>
          <w:szCs w:val="28"/>
        </w:rPr>
        <w:t>研究生</w:t>
      </w:r>
      <w:r w:rsidR="001F7364" w:rsidRPr="001F7364">
        <w:rPr>
          <w:rFonts w:ascii="仿宋" w:eastAsia="仿宋" w:hAnsi="仿宋"/>
          <w:sz w:val="28"/>
          <w:szCs w:val="28"/>
        </w:rPr>
        <w:t>成长成才作为出发点和落脚点</w:t>
      </w:r>
      <w:r w:rsidR="001F7364" w:rsidRPr="001F7364">
        <w:rPr>
          <w:rFonts w:ascii="仿宋" w:eastAsia="仿宋" w:hAnsi="仿宋" w:hint="eastAsia"/>
          <w:sz w:val="28"/>
          <w:szCs w:val="28"/>
        </w:rPr>
        <w:t>，</w:t>
      </w:r>
      <w:r w:rsidR="00156ECE">
        <w:rPr>
          <w:rFonts w:ascii="仿宋" w:eastAsia="仿宋" w:hAnsi="仿宋" w:hint="eastAsia"/>
          <w:sz w:val="28"/>
          <w:szCs w:val="28"/>
        </w:rPr>
        <w:t>把</w:t>
      </w:r>
      <w:r w:rsidR="001B5911" w:rsidRPr="001B5911">
        <w:rPr>
          <w:rFonts w:ascii="仿宋" w:eastAsia="仿宋" w:hAnsi="仿宋" w:hint="eastAsia"/>
          <w:sz w:val="28"/>
          <w:szCs w:val="28"/>
        </w:rPr>
        <w:t>立德</w:t>
      </w:r>
      <w:proofErr w:type="gramStart"/>
      <w:r w:rsidR="001B5911" w:rsidRPr="001B5911">
        <w:rPr>
          <w:rFonts w:ascii="仿宋" w:eastAsia="仿宋" w:hAnsi="仿宋" w:hint="eastAsia"/>
          <w:sz w:val="28"/>
          <w:szCs w:val="28"/>
        </w:rPr>
        <w:t>树人成效</w:t>
      </w:r>
      <w:proofErr w:type="gramEnd"/>
      <w:r w:rsidR="001B5911" w:rsidRPr="001B5911">
        <w:rPr>
          <w:rFonts w:ascii="仿宋" w:eastAsia="仿宋" w:hAnsi="仿宋" w:hint="eastAsia"/>
          <w:sz w:val="28"/>
          <w:szCs w:val="28"/>
        </w:rPr>
        <w:t>作为检验研究生培养工作的根本标准</w:t>
      </w:r>
      <w:r w:rsidR="00814E9F" w:rsidRPr="001F7364">
        <w:rPr>
          <w:rFonts w:ascii="仿宋" w:eastAsia="仿宋" w:hAnsi="仿宋" w:hint="eastAsia"/>
          <w:sz w:val="28"/>
          <w:szCs w:val="28"/>
        </w:rPr>
        <w:t>。</w:t>
      </w:r>
    </w:p>
    <w:p w:rsidR="0003641A" w:rsidRPr="009F30CA" w:rsidRDefault="0003641A"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（二）</w:t>
      </w:r>
      <w:r w:rsidR="00FF7C30">
        <w:rPr>
          <w:rFonts w:ascii="仿宋" w:eastAsia="仿宋" w:hAnsi="仿宋" w:hint="eastAsia"/>
          <w:sz w:val="28"/>
          <w:szCs w:val="28"/>
        </w:rPr>
        <w:t>坚持</w:t>
      </w:r>
      <w:r>
        <w:rPr>
          <w:rFonts w:ascii="仿宋" w:eastAsia="仿宋" w:hAnsi="仿宋" w:hint="eastAsia"/>
          <w:sz w:val="28"/>
          <w:szCs w:val="28"/>
        </w:rPr>
        <w:t>整体优化</w:t>
      </w:r>
      <w:r w:rsidR="00FF7C30" w:rsidRPr="00AE250D">
        <w:rPr>
          <w:rFonts w:ascii="仿宋" w:eastAsia="仿宋" w:hAnsi="仿宋" w:cs="宋体" w:hint="eastAsia"/>
          <w:color w:val="2C2C2C"/>
          <w:kern w:val="0"/>
          <w:sz w:val="28"/>
          <w:szCs w:val="28"/>
        </w:rPr>
        <w:t>。</w:t>
      </w:r>
      <w:r w:rsidR="00336A7B">
        <w:rPr>
          <w:rFonts w:ascii="仿宋" w:eastAsia="仿宋" w:hAnsi="仿宋" w:cs="宋体" w:hint="eastAsia"/>
          <w:color w:val="2C2C2C"/>
          <w:kern w:val="0"/>
          <w:sz w:val="28"/>
          <w:szCs w:val="28"/>
        </w:rPr>
        <w:t>要</w:t>
      </w:r>
      <w:r w:rsidR="00A7589B">
        <w:rPr>
          <w:rFonts w:ascii="仿宋" w:eastAsia="仿宋" w:hAnsi="仿宋" w:cs="宋体" w:hint="eastAsia"/>
          <w:color w:val="2C2C2C"/>
          <w:kern w:val="0"/>
          <w:sz w:val="28"/>
          <w:szCs w:val="28"/>
        </w:rPr>
        <w:t>以提高研究生学术创新能力为核</w:t>
      </w:r>
      <w:r w:rsidR="00A61FF4">
        <w:rPr>
          <w:rFonts w:ascii="仿宋" w:eastAsia="仿宋" w:hAnsi="仿宋" w:cs="宋体" w:hint="eastAsia"/>
          <w:color w:val="2C2C2C"/>
          <w:kern w:val="0"/>
          <w:sz w:val="28"/>
          <w:szCs w:val="28"/>
        </w:rPr>
        <w:t>心，</w:t>
      </w:r>
      <w:r w:rsidR="00390106">
        <w:rPr>
          <w:rFonts w:ascii="仿宋" w:eastAsia="仿宋" w:hAnsi="仿宋" w:cs="宋体" w:hint="eastAsia"/>
          <w:color w:val="2C2C2C"/>
          <w:kern w:val="0"/>
          <w:sz w:val="28"/>
          <w:szCs w:val="28"/>
        </w:rPr>
        <w:t>统筹设计与</w:t>
      </w:r>
      <w:r w:rsidR="00336A7B">
        <w:rPr>
          <w:rFonts w:ascii="仿宋" w:eastAsia="仿宋" w:hAnsi="仿宋" w:cs="宋体" w:hint="eastAsia"/>
          <w:color w:val="2C2C2C"/>
          <w:kern w:val="0"/>
          <w:sz w:val="28"/>
          <w:szCs w:val="28"/>
        </w:rPr>
        <w:t>整体优化硕士和</w:t>
      </w:r>
      <w:r w:rsidR="00C6151D">
        <w:rPr>
          <w:rFonts w:ascii="仿宋" w:eastAsia="仿宋" w:hAnsi="仿宋" w:cs="宋体" w:hint="eastAsia"/>
          <w:color w:val="2C2C2C"/>
          <w:kern w:val="0"/>
          <w:sz w:val="28"/>
          <w:szCs w:val="28"/>
        </w:rPr>
        <w:t>博士培养阶段，</w:t>
      </w:r>
      <w:r w:rsidR="001F49E9">
        <w:rPr>
          <w:rFonts w:ascii="仿宋" w:eastAsia="仿宋" w:hAnsi="仿宋" w:cs="宋体" w:hint="eastAsia"/>
          <w:color w:val="2C2C2C"/>
          <w:kern w:val="0"/>
          <w:sz w:val="28"/>
          <w:szCs w:val="28"/>
        </w:rPr>
        <w:t>推进</w:t>
      </w:r>
      <w:r w:rsidR="00390106">
        <w:rPr>
          <w:rFonts w:ascii="仿宋" w:eastAsia="仿宋" w:hAnsi="仿宋" w:cs="宋体" w:hint="eastAsia"/>
          <w:color w:val="2C2C2C"/>
          <w:kern w:val="0"/>
          <w:sz w:val="28"/>
          <w:szCs w:val="28"/>
        </w:rPr>
        <w:t>贯通式培养，</w:t>
      </w:r>
      <w:r w:rsidR="00C6151D">
        <w:rPr>
          <w:rFonts w:ascii="仿宋" w:eastAsia="仿宋" w:hAnsi="仿宋" w:cs="宋体" w:hint="eastAsia"/>
          <w:color w:val="2C2C2C"/>
          <w:kern w:val="0"/>
          <w:sz w:val="28"/>
          <w:szCs w:val="28"/>
        </w:rPr>
        <w:t>促进课程学习、</w:t>
      </w:r>
      <w:r w:rsidR="007F0A23">
        <w:rPr>
          <w:rFonts w:ascii="仿宋" w:eastAsia="仿宋" w:hAnsi="仿宋" w:cs="宋体" w:hint="eastAsia"/>
          <w:color w:val="2C2C2C"/>
          <w:kern w:val="0"/>
          <w:sz w:val="28"/>
          <w:szCs w:val="28"/>
        </w:rPr>
        <w:t>科研训练</w:t>
      </w:r>
      <w:r w:rsidR="00C6151D">
        <w:rPr>
          <w:rFonts w:ascii="仿宋" w:eastAsia="仿宋" w:hAnsi="仿宋" w:cs="宋体" w:hint="eastAsia"/>
          <w:color w:val="2C2C2C"/>
          <w:kern w:val="0"/>
          <w:sz w:val="28"/>
          <w:szCs w:val="28"/>
        </w:rPr>
        <w:t>与</w:t>
      </w:r>
      <w:r w:rsidR="00CB1CD8">
        <w:rPr>
          <w:rFonts w:ascii="仿宋" w:eastAsia="仿宋" w:hAnsi="仿宋" w:cs="宋体" w:hint="eastAsia"/>
          <w:color w:val="2C2C2C"/>
          <w:kern w:val="0"/>
          <w:sz w:val="28"/>
          <w:szCs w:val="28"/>
        </w:rPr>
        <w:t>学位论文</w:t>
      </w:r>
      <w:r w:rsidR="00A61FF4">
        <w:rPr>
          <w:rFonts w:ascii="仿宋" w:eastAsia="仿宋" w:hAnsi="仿宋" w:cs="宋体" w:hint="eastAsia"/>
          <w:color w:val="2C2C2C"/>
          <w:kern w:val="0"/>
          <w:sz w:val="28"/>
          <w:szCs w:val="28"/>
        </w:rPr>
        <w:t>等相关环节的有机结合</w:t>
      </w:r>
      <w:r w:rsidR="001D425B">
        <w:rPr>
          <w:rFonts w:ascii="仿宋" w:eastAsia="仿宋" w:hAnsi="仿宋" w:cs="宋体" w:hint="eastAsia"/>
          <w:color w:val="2C2C2C"/>
          <w:kern w:val="0"/>
          <w:sz w:val="28"/>
          <w:szCs w:val="28"/>
        </w:rPr>
        <w:t>，形成</w:t>
      </w:r>
      <w:r w:rsidR="00156ECE">
        <w:rPr>
          <w:rFonts w:ascii="仿宋" w:eastAsia="仿宋" w:hAnsi="仿宋" w:cs="宋体" w:hint="eastAsia"/>
          <w:color w:val="2C2C2C"/>
          <w:kern w:val="0"/>
          <w:sz w:val="28"/>
          <w:szCs w:val="28"/>
        </w:rPr>
        <w:t>德智体美</w:t>
      </w:r>
      <w:r w:rsidR="00905612">
        <w:rPr>
          <w:rFonts w:ascii="仿宋" w:eastAsia="仿宋" w:hAnsi="仿宋" w:cs="宋体" w:hint="eastAsia"/>
          <w:color w:val="2C2C2C"/>
          <w:kern w:val="0"/>
          <w:sz w:val="28"/>
          <w:szCs w:val="28"/>
        </w:rPr>
        <w:t>劳</w:t>
      </w:r>
      <w:r w:rsidR="00156ECE">
        <w:rPr>
          <w:rFonts w:ascii="仿宋" w:eastAsia="仿宋" w:hAnsi="仿宋" w:cs="宋体" w:hint="eastAsia"/>
          <w:color w:val="2C2C2C"/>
          <w:kern w:val="0"/>
          <w:sz w:val="28"/>
          <w:szCs w:val="28"/>
        </w:rPr>
        <w:t>全面培养的</w:t>
      </w:r>
      <w:r w:rsidR="00905612">
        <w:rPr>
          <w:rFonts w:ascii="仿宋" w:eastAsia="仿宋" w:hAnsi="仿宋" w:cs="宋体" w:hint="eastAsia"/>
          <w:color w:val="2C2C2C"/>
          <w:kern w:val="0"/>
          <w:sz w:val="28"/>
          <w:szCs w:val="28"/>
        </w:rPr>
        <w:t>高层次</w:t>
      </w:r>
      <w:r w:rsidR="00156ECE">
        <w:rPr>
          <w:rFonts w:ascii="仿宋" w:eastAsia="仿宋" w:hAnsi="仿宋" w:cs="宋体" w:hint="eastAsia"/>
          <w:color w:val="2C2C2C"/>
          <w:kern w:val="0"/>
          <w:sz w:val="28"/>
          <w:szCs w:val="28"/>
        </w:rPr>
        <w:t>教育体系。</w:t>
      </w:r>
    </w:p>
    <w:p w:rsidR="0003641A" w:rsidRPr="00FF7C30" w:rsidRDefault="0003641A"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（三）</w:t>
      </w:r>
      <w:r w:rsidR="00FF7C30">
        <w:rPr>
          <w:rFonts w:ascii="仿宋" w:eastAsia="仿宋" w:hAnsi="仿宋" w:hint="eastAsia"/>
          <w:sz w:val="28"/>
          <w:szCs w:val="28"/>
        </w:rPr>
        <w:t>坚持</w:t>
      </w:r>
      <w:r w:rsidR="00903CB7">
        <w:rPr>
          <w:rFonts w:ascii="仿宋" w:eastAsia="仿宋" w:hAnsi="仿宋" w:hint="eastAsia"/>
          <w:sz w:val="28"/>
          <w:szCs w:val="28"/>
        </w:rPr>
        <w:t>继承</w:t>
      </w:r>
      <w:r w:rsidR="001E2740">
        <w:rPr>
          <w:rFonts w:ascii="仿宋" w:eastAsia="仿宋" w:hAnsi="仿宋" w:hint="eastAsia"/>
          <w:sz w:val="28"/>
          <w:szCs w:val="28"/>
        </w:rPr>
        <w:t>创新</w:t>
      </w:r>
      <w:r w:rsidR="00FF7C30">
        <w:rPr>
          <w:rFonts w:ascii="仿宋" w:eastAsia="仿宋" w:hAnsi="仿宋" w:hint="eastAsia"/>
          <w:sz w:val="28"/>
          <w:szCs w:val="28"/>
        </w:rPr>
        <w:t>。</w:t>
      </w:r>
      <w:r w:rsidR="004138AA">
        <w:rPr>
          <w:rFonts w:ascii="仿宋" w:eastAsia="仿宋" w:hAnsi="仿宋" w:hint="eastAsia"/>
          <w:sz w:val="28"/>
          <w:szCs w:val="28"/>
        </w:rPr>
        <w:t>既</w:t>
      </w:r>
      <w:r w:rsidR="005E359A">
        <w:rPr>
          <w:rFonts w:ascii="仿宋" w:eastAsia="仿宋" w:hAnsi="仿宋" w:hint="eastAsia"/>
          <w:sz w:val="28"/>
          <w:szCs w:val="28"/>
        </w:rPr>
        <w:t>要继承和弘扬</w:t>
      </w:r>
      <w:r w:rsidR="00CC3BDB">
        <w:rPr>
          <w:rFonts w:ascii="仿宋" w:eastAsia="仿宋" w:hAnsi="仿宋" w:hint="eastAsia"/>
          <w:sz w:val="28"/>
          <w:szCs w:val="28"/>
        </w:rPr>
        <w:t>学校</w:t>
      </w:r>
      <w:r w:rsidR="005E359A">
        <w:rPr>
          <w:rFonts w:ascii="仿宋" w:eastAsia="仿宋" w:hAnsi="仿宋" w:hint="eastAsia"/>
          <w:sz w:val="28"/>
          <w:szCs w:val="28"/>
        </w:rPr>
        <w:t>研究生培养积累的丰富经验与形成的鲜明特色，</w:t>
      </w:r>
      <w:r w:rsidR="004138AA">
        <w:rPr>
          <w:rFonts w:ascii="仿宋" w:eastAsia="仿宋" w:hAnsi="仿宋" w:hint="eastAsia"/>
          <w:sz w:val="28"/>
          <w:szCs w:val="28"/>
        </w:rPr>
        <w:t>也要学习</w:t>
      </w:r>
      <w:r w:rsidR="005E359A">
        <w:rPr>
          <w:rFonts w:ascii="仿宋" w:eastAsia="仿宋" w:hAnsi="仿宋" w:hint="eastAsia"/>
          <w:sz w:val="28"/>
          <w:szCs w:val="28"/>
        </w:rPr>
        <w:t>和借鉴世界一流大学研究生培养的创新举措</w:t>
      </w:r>
      <w:r w:rsidR="00394DA1">
        <w:rPr>
          <w:rFonts w:ascii="仿宋" w:eastAsia="仿宋" w:hAnsi="仿宋" w:hint="eastAsia"/>
          <w:sz w:val="28"/>
          <w:szCs w:val="28"/>
        </w:rPr>
        <w:t>和</w:t>
      </w:r>
      <w:r w:rsidR="000127E2">
        <w:rPr>
          <w:rFonts w:ascii="仿宋" w:eastAsia="仿宋" w:hAnsi="仿宋" w:hint="eastAsia"/>
          <w:sz w:val="28"/>
          <w:szCs w:val="28"/>
        </w:rPr>
        <w:t>改革成果</w:t>
      </w:r>
      <w:r w:rsidR="005E359A">
        <w:rPr>
          <w:rFonts w:ascii="仿宋" w:eastAsia="仿宋" w:hAnsi="仿宋" w:hint="eastAsia"/>
          <w:sz w:val="28"/>
          <w:szCs w:val="28"/>
        </w:rPr>
        <w:t>，</w:t>
      </w:r>
      <w:r w:rsidR="0067715C">
        <w:rPr>
          <w:rFonts w:ascii="仿宋" w:eastAsia="仿宋" w:hAnsi="仿宋" w:hint="eastAsia"/>
          <w:sz w:val="28"/>
          <w:szCs w:val="28"/>
        </w:rPr>
        <w:t>充分尊重学科特点</w:t>
      </w:r>
      <w:r w:rsidR="00394DA1">
        <w:rPr>
          <w:rFonts w:ascii="仿宋" w:eastAsia="仿宋" w:hAnsi="仿宋" w:hint="eastAsia"/>
          <w:sz w:val="28"/>
          <w:szCs w:val="28"/>
        </w:rPr>
        <w:t>和学科差异</w:t>
      </w:r>
      <w:r w:rsidR="0067715C">
        <w:rPr>
          <w:rFonts w:ascii="仿宋" w:eastAsia="仿宋" w:hAnsi="仿宋" w:hint="eastAsia"/>
          <w:sz w:val="28"/>
          <w:szCs w:val="28"/>
        </w:rPr>
        <w:t>，</w:t>
      </w:r>
      <w:r w:rsidR="00272C4E">
        <w:rPr>
          <w:rFonts w:ascii="仿宋" w:eastAsia="仿宋" w:hAnsi="仿宋" w:hint="eastAsia"/>
          <w:sz w:val="28"/>
          <w:szCs w:val="28"/>
        </w:rPr>
        <w:t>鼓励和支持培养单位的首创精神</w:t>
      </w:r>
      <w:r w:rsidR="00CC3BDB">
        <w:rPr>
          <w:rFonts w:ascii="仿宋" w:eastAsia="仿宋" w:hAnsi="仿宋" w:hint="eastAsia"/>
          <w:sz w:val="28"/>
          <w:szCs w:val="28"/>
        </w:rPr>
        <w:t>与</w:t>
      </w:r>
      <w:r w:rsidR="0067715C">
        <w:rPr>
          <w:rFonts w:ascii="仿宋" w:eastAsia="仿宋" w:hAnsi="仿宋" w:hint="eastAsia"/>
          <w:sz w:val="28"/>
          <w:szCs w:val="28"/>
        </w:rPr>
        <w:t>改革探索</w:t>
      </w:r>
      <w:r w:rsidR="00272C4E">
        <w:rPr>
          <w:rFonts w:ascii="仿宋" w:eastAsia="仿宋" w:hAnsi="仿宋" w:hint="eastAsia"/>
          <w:sz w:val="28"/>
          <w:szCs w:val="28"/>
        </w:rPr>
        <w:t>。</w:t>
      </w:r>
    </w:p>
    <w:p w:rsidR="00D75896" w:rsidRPr="00D75896" w:rsidRDefault="0003641A"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（四）</w:t>
      </w:r>
      <w:r w:rsidR="00FF7C30">
        <w:rPr>
          <w:rFonts w:ascii="仿宋" w:eastAsia="仿宋" w:hAnsi="仿宋" w:hint="eastAsia"/>
          <w:sz w:val="28"/>
          <w:szCs w:val="28"/>
        </w:rPr>
        <w:t>坚持</w:t>
      </w:r>
      <w:r w:rsidR="00FA4472">
        <w:rPr>
          <w:rFonts w:ascii="仿宋" w:eastAsia="仿宋" w:hAnsi="仿宋" w:hint="eastAsia"/>
          <w:sz w:val="28"/>
          <w:szCs w:val="28"/>
        </w:rPr>
        <w:t>协同</w:t>
      </w:r>
      <w:r w:rsidR="00024080">
        <w:rPr>
          <w:rFonts w:ascii="仿宋" w:eastAsia="仿宋" w:hAnsi="仿宋" w:hint="eastAsia"/>
          <w:sz w:val="28"/>
          <w:szCs w:val="28"/>
        </w:rPr>
        <w:t>共享</w:t>
      </w:r>
      <w:r w:rsidR="002B4687">
        <w:rPr>
          <w:rFonts w:ascii="仿宋" w:eastAsia="仿宋" w:hAnsi="仿宋" w:hint="eastAsia"/>
          <w:sz w:val="28"/>
          <w:szCs w:val="28"/>
        </w:rPr>
        <w:t>。</w:t>
      </w:r>
      <w:r w:rsidR="00FA4472">
        <w:rPr>
          <w:rFonts w:ascii="仿宋" w:eastAsia="仿宋" w:hAnsi="仿宋" w:hint="eastAsia"/>
          <w:sz w:val="28"/>
          <w:szCs w:val="28"/>
        </w:rPr>
        <w:t>鼓励</w:t>
      </w:r>
      <w:r w:rsidR="00C46EE6">
        <w:rPr>
          <w:rFonts w:ascii="仿宋" w:eastAsia="仿宋" w:hAnsi="仿宋" w:hint="eastAsia"/>
          <w:sz w:val="28"/>
          <w:szCs w:val="28"/>
        </w:rPr>
        <w:t>和支持</w:t>
      </w:r>
      <w:r w:rsidR="001D425B">
        <w:rPr>
          <w:rFonts w:ascii="仿宋" w:eastAsia="仿宋" w:hAnsi="仿宋" w:hint="eastAsia"/>
          <w:sz w:val="28"/>
          <w:szCs w:val="28"/>
        </w:rPr>
        <w:t>科教融合、产学结合</w:t>
      </w:r>
      <w:r w:rsidR="00C46EE6">
        <w:rPr>
          <w:rFonts w:ascii="仿宋" w:eastAsia="仿宋" w:hAnsi="仿宋" w:hint="eastAsia"/>
          <w:sz w:val="28"/>
          <w:szCs w:val="28"/>
        </w:rPr>
        <w:t>和</w:t>
      </w:r>
      <w:proofErr w:type="gramStart"/>
      <w:r w:rsidR="00C46EE6">
        <w:rPr>
          <w:rFonts w:ascii="仿宋" w:eastAsia="仿宋" w:hAnsi="仿宋" w:hint="eastAsia"/>
          <w:sz w:val="28"/>
          <w:szCs w:val="28"/>
        </w:rPr>
        <w:t>医教</w:t>
      </w:r>
      <w:proofErr w:type="gramEnd"/>
      <w:r w:rsidR="00C46EE6">
        <w:rPr>
          <w:rFonts w:ascii="仿宋" w:eastAsia="仿宋" w:hAnsi="仿宋" w:hint="eastAsia"/>
          <w:sz w:val="28"/>
          <w:szCs w:val="28"/>
        </w:rPr>
        <w:t>协同</w:t>
      </w:r>
      <w:r w:rsidR="00C7477C">
        <w:rPr>
          <w:rFonts w:ascii="仿宋" w:eastAsia="仿宋" w:hAnsi="仿宋" w:hint="eastAsia"/>
          <w:sz w:val="28"/>
          <w:szCs w:val="28"/>
        </w:rPr>
        <w:t>等</w:t>
      </w:r>
      <w:r w:rsidR="00FA4472">
        <w:rPr>
          <w:rFonts w:ascii="仿宋" w:eastAsia="仿宋" w:hAnsi="仿宋" w:hint="eastAsia"/>
          <w:sz w:val="28"/>
          <w:szCs w:val="28"/>
        </w:rPr>
        <w:t>，</w:t>
      </w:r>
      <w:r w:rsidR="00C46EE6">
        <w:rPr>
          <w:rFonts w:ascii="仿宋" w:eastAsia="仿宋" w:hAnsi="仿宋" w:hint="eastAsia"/>
          <w:sz w:val="28"/>
          <w:szCs w:val="28"/>
        </w:rPr>
        <w:t>积极推进</w:t>
      </w:r>
      <w:r w:rsidR="00792E62">
        <w:rPr>
          <w:rFonts w:ascii="仿宋" w:eastAsia="仿宋" w:hAnsi="仿宋" w:hint="eastAsia"/>
          <w:sz w:val="28"/>
          <w:szCs w:val="28"/>
        </w:rPr>
        <w:t>多学科交叉</w:t>
      </w:r>
      <w:r w:rsidR="001D425B">
        <w:rPr>
          <w:rFonts w:ascii="仿宋" w:eastAsia="仿宋" w:hAnsi="仿宋" w:hint="eastAsia"/>
          <w:sz w:val="28"/>
          <w:szCs w:val="28"/>
        </w:rPr>
        <w:t>、跨部门协作</w:t>
      </w:r>
      <w:r w:rsidR="00AE2F97">
        <w:rPr>
          <w:rFonts w:ascii="仿宋" w:eastAsia="仿宋" w:hAnsi="仿宋" w:hint="eastAsia"/>
          <w:sz w:val="28"/>
          <w:szCs w:val="28"/>
        </w:rPr>
        <w:t>、</w:t>
      </w:r>
      <w:r w:rsidR="00792E62">
        <w:rPr>
          <w:rFonts w:ascii="仿宋" w:eastAsia="仿宋" w:hAnsi="仿宋" w:hint="eastAsia"/>
          <w:sz w:val="28"/>
          <w:szCs w:val="28"/>
        </w:rPr>
        <w:t>国际化联合培养</w:t>
      </w:r>
      <w:r w:rsidR="007D6F92">
        <w:rPr>
          <w:rFonts w:ascii="仿宋" w:eastAsia="仿宋" w:hAnsi="仿宋" w:hint="eastAsia"/>
          <w:sz w:val="28"/>
          <w:szCs w:val="28"/>
        </w:rPr>
        <w:t>，促进</w:t>
      </w:r>
      <w:r w:rsidR="00944913">
        <w:rPr>
          <w:rFonts w:ascii="仿宋" w:eastAsia="仿宋" w:hAnsi="仿宋" w:hint="eastAsia"/>
          <w:sz w:val="28"/>
          <w:szCs w:val="28"/>
        </w:rPr>
        <w:t>研究生培养中的</w:t>
      </w:r>
      <w:r w:rsidR="007D6F92">
        <w:rPr>
          <w:rFonts w:ascii="仿宋" w:eastAsia="仿宋" w:hAnsi="仿宋" w:hint="eastAsia"/>
          <w:sz w:val="28"/>
          <w:szCs w:val="28"/>
        </w:rPr>
        <w:t>学科会聚、资源共享</w:t>
      </w:r>
      <w:r w:rsidR="00D3785F">
        <w:rPr>
          <w:rFonts w:ascii="仿宋" w:eastAsia="仿宋" w:hAnsi="仿宋" w:hint="eastAsia"/>
          <w:sz w:val="28"/>
          <w:szCs w:val="28"/>
        </w:rPr>
        <w:t>与</w:t>
      </w:r>
      <w:r w:rsidR="0079141F">
        <w:rPr>
          <w:rFonts w:ascii="仿宋" w:eastAsia="仿宋" w:hAnsi="仿宋" w:hint="eastAsia"/>
          <w:sz w:val="28"/>
          <w:szCs w:val="28"/>
        </w:rPr>
        <w:t>协同</w:t>
      </w:r>
      <w:r w:rsidR="00C46EE6">
        <w:rPr>
          <w:rFonts w:ascii="仿宋" w:eastAsia="仿宋" w:hAnsi="仿宋" w:hint="eastAsia"/>
          <w:sz w:val="28"/>
          <w:szCs w:val="28"/>
        </w:rPr>
        <w:t>创新。</w:t>
      </w:r>
    </w:p>
    <w:p w:rsidR="00D25665" w:rsidRPr="0003641A" w:rsidRDefault="00D25665" w:rsidP="009F7AE6">
      <w:pPr>
        <w:spacing w:line="480" w:lineRule="exact"/>
        <w:ind w:firstLineChars="200" w:firstLine="560"/>
        <w:rPr>
          <w:rFonts w:ascii="黑体" w:eastAsia="黑体" w:hAnsi="黑体"/>
          <w:sz w:val="28"/>
          <w:szCs w:val="28"/>
        </w:rPr>
      </w:pPr>
      <w:r w:rsidRPr="0003641A">
        <w:rPr>
          <w:rFonts w:ascii="黑体" w:eastAsia="黑体" w:hAnsi="黑体" w:hint="eastAsia"/>
          <w:sz w:val="28"/>
          <w:szCs w:val="28"/>
        </w:rPr>
        <w:lastRenderedPageBreak/>
        <w:t>三、</w:t>
      </w:r>
      <w:r w:rsidR="0003641A">
        <w:rPr>
          <w:rFonts w:ascii="黑体" w:eastAsia="黑体" w:hAnsi="黑体" w:hint="eastAsia"/>
          <w:sz w:val="28"/>
          <w:szCs w:val="28"/>
        </w:rPr>
        <w:t>主要对象</w:t>
      </w:r>
    </w:p>
    <w:p w:rsidR="00D25665" w:rsidRDefault="001E7BC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本次培养方案修订包括：学术学位硕士研究生培养方案、</w:t>
      </w:r>
      <w:r w:rsidR="004924D2">
        <w:rPr>
          <w:rFonts w:ascii="仿宋" w:eastAsia="仿宋" w:hAnsi="仿宋" w:hint="eastAsia"/>
          <w:sz w:val="28"/>
          <w:szCs w:val="28"/>
        </w:rPr>
        <w:t>学术</w:t>
      </w:r>
      <w:r w:rsidR="001E6D44">
        <w:rPr>
          <w:rFonts w:ascii="仿宋" w:eastAsia="仿宋" w:hAnsi="仿宋" w:hint="eastAsia"/>
          <w:sz w:val="28"/>
          <w:szCs w:val="28"/>
        </w:rPr>
        <w:t>学位博士研究生培养方案、</w:t>
      </w:r>
      <w:proofErr w:type="gramStart"/>
      <w:r w:rsidR="00786C99">
        <w:rPr>
          <w:rFonts w:ascii="仿宋" w:eastAsia="仿宋" w:hAnsi="仿宋" w:hint="eastAsia"/>
          <w:sz w:val="28"/>
          <w:szCs w:val="28"/>
        </w:rPr>
        <w:t>直博生</w:t>
      </w:r>
      <w:proofErr w:type="gramEnd"/>
      <w:r w:rsidR="00786C99">
        <w:rPr>
          <w:rFonts w:ascii="仿宋" w:eastAsia="仿宋" w:hAnsi="仿宋" w:hint="eastAsia"/>
          <w:sz w:val="28"/>
          <w:szCs w:val="28"/>
        </w:rPr>
        <w:t>、</w:t>
      </w:r>
      <w:r w:rsidR="00595B7F">
        <w:rPr>
          <w:rFonts w:ascii="仿宋" w:eastAsia="仿宋" w:hAnsi="仿宋" w:hint="eastAsia"/>
          <w:sz w:val="28"/>
          <w:szCs w:val="28"/>
        </w:rPr>
        <w:t>“1+4</w:t>
      </w:r>
      <w:r w:rsidR="002D4CEB">
        <w:rPr>
          <w:rFonts w:ascii="仿宋" w:eastAsia="仿宋" w:hAnsi="仿宋" w:hint="eastAsia"/>
          <w:sz w:val="28"/>
          <w:szCs w:val="28"/>
        </w:rPr>
        <w:t>”硕博连读生</w:t>
      </w:r>
      <w:r w:rsidR="004924D2">
        <w:rPr>
          <w:rFonts w:ascii="仿宋" w:eastAsia="仿宋" w:hAnsi="仿宋" w:hint="eastAsia"/>
          <w:sz w:val="28"/>
          <w:szCs w:val="28"/>
        </w:rPr>
        <w:t>培养方案</w:t>
      </w:r>
      <w:r>
        <w:rPr>
          <w:rFonts w:ascii="仿宋" w:eastAsia="仿宋" w:hAnsi="仿宋" w:hint="eastAsia"/>
          <w:sz w:val="28"/>
          <w:szCs w:val="28"/>
        </w:rPr>
        <w:t>。</w:t>
      </w:r>
      <w:r w:rsidR="00595B7F">
        <w:rPr>
          <w:rFonts w:ascii="仿宋" w:eastAsia="仿宋" w:hAnsi="仿宋" w:hint="eastAsia"/>
          <w:sz w:val="28"/>
          <w:szCs w:val="28"/>
        </w:rPr>
        <w:t>各培养单位</w:t>
      </w:r>
      <w:r w:rsidR="008972A7">
        <w:rPr>
          <w:rFonts w:ascii="仿宋" w:eastAsia="仿宋" w:hAnsi="仿宋" w:hint="eastAsia"/>
          <w:sz w:val="28"/>
          <w:szCs w:val="28"/>
        </w:rPr>
        <w:t>根据学科特点和实际情况，可按</w:t>
      </w:r>
      <w:r w:rsidR="00D2717D">
        <w:rPr>
          <w:rFonts w:ascii="仿宋" w:eastAsia="仿宋" w:hAnsi="仿宋" w:hint="eastAsia"/>
          <w:sz w:val="28"/>
          <w:szCs w:val="28"/>
        </w:rPr>
        <w:t>一级学科或</w:t>
      </w:r>
      <w:r w:rsidR="00595B7F" w:rsidRPr="00595B7F">
        <w:rPr>
          <w:rFonts w:ascii="仿宋" w:eastAsia="仿宋" w:hAnsi="仿宋" w:hint="eastAsia"/>
          <w:sz w:val="28"/>
          <w:szCs w:val="28"/>
        </w:rPr>
        <w:t>二级学科</w:t>
      </w:r>
      <w:r w:rsidR="00595B7F">
        <w:rPr>
          <w:rFonts w:ascii="仿宋" w:eastAsia="仿宋" w:hAnsi="仿宋" w:hint="eastAsia"/>
          <w:sz w:val="28"/>
          <w:szCs w:val="28"/>
        </w:rPr>
        <w:t>（专业）修订</w:t>
      </w:r>
      <w:r w:rsidR="00023057">
        <w:rPr>
          <w:rFonts w:ascii="仿宋" w:eastAsia="仿宋" w:hAnsi="仿宋" w:hint="eastAsia"/>
          <w:sz w:val="28"/>
          <w:szCs w:val="28"/>
        </w:rPr>
        <w:t>研究生</w:t>
      </w:r>
      <w:r w:rsidR="00595B7F">
        <w:rPr>
          <w:rFonts w:ascii="仿宋" w:eastAsia="仿宋" w:hAnsi="仿宋" w:hint="eastAsia"/>
          <w:sz w:val="28"/>
          <w:szCs w:val="28"/>
        </w:rPr>
        <w:t>培养方案</w:t>
      </w:r>
      <w:r w:rsidR="008B5BFB">
        <w:rPr>
          <w:rFonts w:ascii="仿宋" w:eastAsia="仿宋" w:hAnsi="仿宋" w:hint="eastAsia"/>
          <w:sz w:val="28"/>
          <w:szCs w:val="28"/>
        </w:rPr>
        <w:t>，鼓励和支持按</w:t>
      </w:r>
      <w:r w:rsidR="00D2717D">
        <w:rPr>
          <w:rFonts w:ascii="仿宋" w:eastAsia="仿宋" w:hAnsi="仿宋" w:hint="eastAsia"/>
          <w:sz w:val="28"/>
          <w:szCs w:val="28"/>
        </w:rPr>
        <w:t>一级学科大类培养</w:t>
      </w:r>
      <w:r w:rsidR="00595B7F" w:rsidRPr="00595B7F">
        <w:rPr>
          <w:rFonts w:ascii="仿宋" w:eastAsia="仿宋" w:hAnsi="仿宋" w:hint="eastAsia"/>
          <w:sz w:val="28"/>
          <w:szCs w:val="28"/>
        </w:rPr>
        <w:t>。</w:t>
      </w:r>
    </w:p>
    <w:p w:rsidR="00324EFB" w:rsidRPr="00023057" w:rsidRDefault="0003641A" w:rsidP="009F7AE6">
      <w:pPr>
        <w:spacing w:line="480" w:lineRule="exact"/>
        <w:ind w:firstLineChars="200" w:firstLine="560"/>
        <w:rPr>
          <w:rFonts w:ascii="黑体" w:eastAsia="黑体" w:hAnsi="黑体"/>
          <w:sz w:val="28"/>
          <w:szCs w:val="28"/>
        </w:rPr>
      </w:pPr>
      <w:r w:rsidRPr="00023057">
        <w:rPr>
          <w:rFonts w:ascii="黑体" w:eastAsia="黑体" w:hAnsi="黑体" w:hint="eastAsia"/>
          <w:sz w:val="28"/>
          <w:szCs w:val="28"/>
        </w:rPr>
        <w:t>四</w:t>
      </w:r>
      <w:r w:rsidR="00FB2AE9" w:rsidRPr="00023057">
        <w:rPr>
          <w:rFonts w:ascii="黑体" w:eastAsia="黑体" w:hAnsi="黑体" w:hint="eastAsia"/>
          <w:sz w:val="28"/>
          <w:szCs w:val="28"/>
        </w:rPr>
        <w:t>、总体框架</w:t>
      </w:r>
    </w:p>
    <w:p w:rsidR="00324EFB" w:rsidRDefault="00A916C2" w:rsidP="009F7AE6">
      <w:pPr>
        <w:spacing w:line="480" w:lineRule="exact"/>
        <w:ind w:firstLineChars="200" w:firstLine="560"/>
        <w:rPr>
          <w:rFonts w:ascii="仿宋" w:eastAsia="仿宋" w:hAnsi="仿宋"/>
          <w:sz w:val="28"/>
          <w:szCs w:val="28"/>
        </w:rPr>
      </w:pPr>
      <w:r w:rsidRPr="00A916C2">
        <w:rPr>
          <w:rFonts w:ascii="仿宋" w:eastAsia="仿宋" w:hAnsi="仿宋" w:hint="eastAsia"/>
          <w:sz w:val="28"/>
          <w:szCs w:val="28"/>
        </w:rPr>
        <w:t>研</w:t>
      </w:r>
      <w:r w:rsidR="00407850">
        <w:rPr>
          <w:rFonts w:ascii="仿宋" w:eastAsia="仿宋" w:hAnsi="仿宋" w:hint="eastAsia"/>
          <w:sz w:val="28"/>
          <w:szCs w:val="28"/>
        </w:rPr>
        <w:t>究生培养方案一般包括以下七项内容，即：（一）培养目标；（二）研究</w:t>
      </w:r>
      <w:r w:rsidRPr="00A916C2">
        <w:rPr>
          <w:rFonts w:ascii="仿宋" w:eastAsia="仿宋" w:hAnsi="仿宋" w:hint="eastAsia"/>
          <w:sz w:val="28"/>
          <w:szCs w:val="28"/>
        </w:rPr>
        <w:t>方向；</w:t>
      </w:r>
      <w:r w:rsidR="00407850">
        <w:rPr>
          <w:rFonts w:ascii="仿宋" w:eastAsia="仿宋" w:hAnsi="仿宋" w:hint="eastAsia"/>
          <w:sz w:val="28"/>
          <w:szCs w:val="28"/>
        </w:rPr>
        <w:t>（三</w:t>
      </w:r>
      <w:r w:rsidRPr="00A916C2">
        <w:rPr>
          <w:rFonts w:ascii="仿宋" w:eastAsia="仿宋" w:hAnsi="仿宋" w:hint="eastAsia"/>
          <w:sz w:val="28"/>
          <w:szCs w:val="28"/>
        </w:rPr>
        <w:t>）培养方式</w:t>
      </w:r>
      <w:r>
        <w:rPr>
          <w:rFonts w:ascii="仿宋" w:eastAsia="仿宋" w:hAnsi="仿宋" w:hint="eastAsia"/>
          <w:sz w:val="28"/>
          <w:szCs w:val="28"/>
        </w:rPr>
        <w:t>；</w:t>
      </w:r>
      <w:r w:rsidR="00407850">
        <w:rPr>
          <w:rFonts w:ascii="仿宋" w:eastAsia="仿宋" w:hAnsi="仿宋" w:hint="eastAsia"/>
          <w:sz w:val="28"/>
          <w:szCs w:val="28"/>
        </w:rPr>
        <w:t>（四</w:t>
      </w:r>
      <w:r w:rsidR="00407850" w:rsidRPr="00A916C2">
        <w:rPr>
          <w:rFonts w:ascii="仿宋" w:eastAsia="仿宋" w:hAnsi="仿宋" w:hint="eastAsia"/>
          <w:sz w:val="28"/>
          <w:szCs w:val="28"/>
        </w:rPr>
        <w:t>）</w:t>
      </w:r>
      <w:r w:rsidR="004F55D2">
        <w:rPr>
          <w:rFonts w:ascii="仿宋" w:eastAsia="仿宋" w:hAnsi="仿宋" w:hint="eastAsia"/>
          <w:sz w:val="28"/>
          <w:szCs w:val="28"/>
        </w:rPr>
        <w:t>学制与学习年限</w:t>
      </w:r>
      <w:r w:rsidR="00407850" w:rsidRPr="00A916C2">
        <w:rPr>
          <w:rFonts w:ascii="仿宋" w:eastAsia="仿宋" w:hAnsi="仿宋" w:hint="eastAsia"/>
          <w:sz w:val="28"/>
          <w:szCs w:val="28"/>
        </w:rPr>
        <w:t>；</w:t>
      </w:r>
      <w:r w:rsidR="00B65F61">
        <w:rPr>
          <w:rFonts w:ascii="仿宋" w:eastAsia="仿宋" w:hAnsi="仿宋" w:hint="eastAsia"/>
          <w:sz w:val="28"/>
          <w:szCs w:val="28"/>
        </w:rPr>
        <w:t>（五）课程设置；（六）</w:t>
      </w:r>
      <w:r w:rsidR="00407850">
        <w:rPr>
          <w:rFonts w:ascii="仿宋" w:eastAsia="仿宋" w:hAnsi="仿宋" w:hint="eastAsia"/>
          <w:sz w:val="28"/>
          <w:szCs w:val="28"/>
        </w:rPr>
        <w:t>必修环节</w:t>
      </w:r>
      <w:r w:rsidR="004B727F">
        <w:rPr>
          <w:rFonts w:ascii="仿宋" w:eastAsia="仿宋" w:hAnsi="仿宋" w:hint="eastAsia"/>
          <w:sz w:val="28"/>
          <w:szCs w:val="28"/>
        </w:rPr>
        <w:t>；（七</w:t>
      </w:r>
      <w:r w:rsidR="00407850">
        <w:rPr>
          <w:rFonts w:ascii="仿宋" w:eastAsia="仿宋" w:hAnsi="仿宋" w:hint="eastAsia"/>
          <w:sz w:val="28"/>
          <w:szCs w:val="28"/>
        </w:rPr>
        <w:t>）学位论文</w:t>
      </w:r>
      <w:r w:rsidRPr="00A916C2">
        <w:rPr>
          <w:rFonts w:ascii="仿宋" w:eastAsia="仿宋" w:hAnsi="仿宋" w:hint="eastAsia"/>
          <w:sz w:val="28"/>
          <w:szCs w:val="28"/>
        </w:rPr>
        <w:t>。</w:t>
      </w:r>
    </w:p>
    <w:p w:rsidR="00A916C2" w:rsidRPr="00970D2F" w:rsidRDefault="00A916C2" w:rsidP="009F7AE6">
      <w:pPr>
        <w:widowControl/>
        <w:spacing w:line="480" w:lineRule="exact"/>
        <w:ind w:firstLine="482"/>
        <w:jc w:val="left"/>
        <w:rPr>
          <w:rFonts w:ascii="仿宋" w:eastAsia="仿宋" w:hAnsi="仿宋"/>
          <w:b/>
          <w:sz w:val="28"/>
          <w:szCs w:val="28"/>
        </w:rPr>
      </w:pPr>
      <w:r w:rsidRPr="00970D2F">
        <w:rPr>
          <w:rFonts w:ascii="仿宋" w:eastAsia="仿宋" w:hAnsi="仿宋" w:hint="eastAsia"/>
          <w:b/>
          <w:sz w:val="28"/>
          <w:szCs w:val="28"/>
        </w:rPr>
        <w:t>（一）培养目标</w:t>
      </w:r>
    </w:p>
    <w:p w:rsidR="00221144" w:rsidRDefault="00670622" w:rsidP="009F7AE6">
      <w:pPr>
        <w:spacing w:line="480" w:lineRule="exact"/>
        <w:ind w:firstLineChars="200" w:firstLine="560"/>
        <w:rPr>
          <w:rFonts w:ascii="仿宋" w:eastAsia="仿宋" w:hAnsi="仿宋"/>
          <w:sz w:val="28"/>
          <w:szCs w:val="28"/>
        </w:rPr>
      </w:pPr>
      <w:r w:rsidRPr="00670622">
        <w:rPr>
          <w:rFonts w:ascii="仿宋" w:eastAsia="仿宋" w:hAnsi="仿宋" w:hint="eastAsia"/>
          <w:sz w:val="28"/>
          <w:szCs w:val="28"/>
        </w:rPr>
        <w:t>根据国家</w:t>
      </w:r>
      <w:r w:rsidR="00B33778">
        <w:rPr>
          <w:rFonts w:ascii="仿宋" w:eastAsia="仿宋" w:hAnsi="仿宋" w:hint="eastAsia"/>
          <w:sz w:val="28"/>
          <w:szCs w:val="28"/>
        </w:rPr>
        <w:t>和学校</w:t>
      </w:r>
      <w:r w:rsidR="00221144">
        <w:rPr>
          <w:rFonts w:ascii="仿宋" w:eastAsia="仿宋" w:hAnsi="仿宋" w:hint="eastAsia"/>
          <w:sz w:val="28"/>
          <w:szCs w:val="28"/>
        </w:rPr>
        <w:t>对学术</w:t>
      </w:r>
      <w:r w:rsidR="00B33778">
        <w:rPr>
          <w:rFonts w:ascii="仿宋" w:eastAsia="仿宋" w:hAnsi="仿宋" w:hint="eastAsia"/>
          <w:sz w:val="28"/>
          <w:szCs w:val="28"/>
        </w:rPr>
        <w:t>学位硕士和</w:t>
      </w:r>
      <w:r w:rsidR="00221144">
        <w:rPr>
          <w:rFonts w:ascii="仿宋" w:eastAsia="仿宋" w:hAnsi="仿宋" w:hint="eastAsia"/>
          <w:sz w:val="28"/>
          <w:szCs w:val="28"/>
        </w:rPr>
        <w:t>博士</w:t>
      </w:r>
      <w:r w:rsidRPr="00670622">
        <w:rPr>
          <w:rFonts w:ascii="仿宋" w:eastAsia="仿宋" w:hAnsi="仿宋" w:hint="eastAsia"/>
          <w:sz w:val="28"/>
          <w:szCs w:val="28"/>
        </w:rPr>
        <w:t>的基本要求，</w:t>
      </w:r>
      <w:r w:rsidR="00221144">
        <w:rPr>
          <w:rFonts w:ascii="仿宋" w:eastAsia="仿宋" w:hAnsi="仿宋" w:hint="eastAsia"/>
          <w:sz w:val="28"/>
          <w:szCs w:val="28"/>
        </w:rPr>
        <w:t>各培养单位</w:t>
      </w:r>
      <w:r w:rsidR="002C70C5" w:rsidRPr="00670622">
        <w:rPr>
          <w:rFonts w:ascii="仿宋" w:eastAsia="仿宋" w:hAnsi="仿宋" w:hint="eastAsia"/>
          <w:sz w:val="28"/>
          <w:szCs w:val="28"/>
        </w:rPr>
        <w:t>结合</w:t>
      </w:r>
      <w:r w:rsidR="002C70C5">
        <w:rPr>
          <w:rFonts w:ascii="仿宋" w:eastAsia="仿宋" w:hAnsi="仿宋" w:hint="eastAsia"/>
          <w:sz w:val="28"/>
          <w:szCs w:val="28"/>
        </w:rPr>
        <w:t>本</w:t>
      </w:r>
      <w:r w:rsidR="002C70C5" w:rsidRPr="00670622">
        <w:rPr>
          <w:rFonts w:ascii="仿宋" w:eastAsia="仿宋" w:hAnsi="仿宋" w:hint="eastAsia"/>
          <w:sz w:val="28"/>
          <w:szCs w:val="28"/>
        </w:rPr>
        <w:t>学科特点和</w:t>
      </w:r>
      <w:r w:rsidR="00B33778">
        <w:rPr>
          <w:rFonts w:ascii="仿宋" w:eastAsia="仿宋" w:hAnsi="仿宋" w:hint="eastAsia"/>
          <w:sz w:val="28"/>
          <w:szCs w:val="28"/>
        </w:rPr>
        <w:t>人才的</w:t>
      </w:r>
      <w:r w:rsidR="002C70C5" w:rsidRPr="00670622">
        <w:rPr>
          <w:rFonts w:ascii="仿宋" w:eastAsia="仿宋" w:hAnsi="仿宋" w:hint="eastAsia"/>
          <w:sz w:val="28"/>
          <w:szCs w:val="28"/>
        </w:rPr>
        <w:t>社会</w:t>
      </w:r>
      <w:r w:rsidR="00B33778">
        <w:rPr>
          <w:rFonts w:ascii="仿宋" w:eastAsia="仿宋" w:hAnsi="仿宋" w:hint="eastAsia"/>
          <w:sz w:val="28"/>
          <w:szCs w:val="28"/>
        </w:rPr>
        <w:t>需求规格</w:t>
      </w:r>
      <w:r w:rsidR="002C70C5" w:rsidRPr="00670622">
        <w:rPr>
          <w:rFonts w:ascii="仿宋" w:eastAsia="仿宋" w:hAnsi="仿宋" w:hint="eastAsia"/>
          <w:sz w:val="28"/>
          <w:szCs w:val="28"/>
        </w:rPr>
        <w:t>，</w:t>
      </w:r>
      <w:r w:rsidR="002C70C5">
        <w:rPr>
          <w:rFonts w:ascii="仿宋" w:eastAsia="仿宋" w:hAnsi="仿宋" w:hint="eastAsia"/>
          <w:sz w:val="28"/>
          <w:szCs w:val="28"/>
        </w:rPr>
        <w:t>分别</w:t>
      </w:r>
      <w:r w:rsidR="00221144">
        <w:rPr>
          <w:rFonts w:ascii="仿宋" w:eastAsia="仿宋" w:hAnsi="仿宋" w:hint="eastAsia"/>
          <w:sz w:val="28"/>
          <w:szCs w:val="28"/>
        </w:rPr>
        <w:t>对学术学位硕士研究生、博士研究生的</w:t>
      </w:r>
      <w:r w:rsidR="002C70C5">
        <w:rPr>
          <w:rFonts w:ascii="仿宋" w:eastAsia="仿宋" w:hAnsi="仿宋" w:hint="eastAsia"/>
          <w:sz w:val="28"/>
          <w:szCs w:val="28"/>
        </w:rPr>
        <w:t>思想</w:t>
      </w:r>
      <w:r w:rsidR="00724B88">
        <w:rPr>
          <w:rFonts w:ascii="仿宋" w:eastAsia="仿宋" w:hAnsi="仿宋" w:hint="eastAsia"/>
          <w:sz w:val="28"/>
          <w:szCs w:val="28"/>
        </w:rPr>
        <w:t>政治</w:t>
      </w:r>
      <w:r w:rsidR="002C70C5">
        <w:rPr>
          <w:rFonts w:ascii="仿宋" w:eastAsia="仿宋" w:hAnsi="仿宋" w:hint="eastAsia"/>
          <w:sz w:val="28"/>
          <w:szCs w:val="28"/>
        </w:rPr>
        <w:t>、道德品质、身心健康，以及知识结构、创新精神、科学研究或专业技术能力、综合素养、</w:t>
      </w:r>
      <w:r w:rsidR="004C041D">
        <w:rPr>
          <w:rFonts w:ascii="仿宋" w:eastAsia="仿宋" w:hAnsi="仿宋" w:hint="eastAsia"/>
          <w:sz w:val="28"/>
          <w:szCs w:val="28"/>
        </w:rPr>
        <w:t>能够</w:t>
      </w:r>
      <w:r w:rsidR="000B1CAC">
        <w:rPr>
          <w:rFonts w:ascii="仿宋" w:eastAsia="仿宋" w:hAnsi="仿宋" w:hint="eastAsia"/>
          <w:sz w:val="28"/>
          <w:szCs w:val="28"/>
        </w:rPr>
        <w:t>从事的工作岗位、外语水平</w:t>
      </w:r>
      <w:r w:rsidR="001D425B">
        <w:rPr>
          <w:rFonts w:ascii="仿宋" w:eastAsia="仿宋" w:hAnsi="仿宋" w:hint="eastAsia"/>
          <w:sz w:val="28"/>
          <w:szCs w:val="28"/>
        </w:rPr>
        <w:t>等方面提出</w:t>
      </w:r>
      <w:r w:rsidR="00221144" w:rsidRPr="00670622">
        <w:rPr>
          <w:rFonts w:ascii="仿宋" w:eastAsia="仿宋" w:hAnsi="仿宋" w:hint="eastAsia"/>
          <w:sz w:val="28"/>
          <w:szCs w:val="28"/>
        </w:rPr>
        <w:t>具体要求。</w:t>
      </w:r>
    </w:p>
    <w:p w:rsidR="00A916C2" w:rsidRPr="00970D2F" w:rsidRDefault="00D821F1" w:rsidP="009F7AE6">
      <w:pPr>
        <w:widowControl/>
        <w:spacing w:line="480" w:lineRule="exact"/>
        <w:ind w:firstLine="482"/>
        <w:jc w:val="left"/>
        <w:rPr>
          <w:rFonts w:ascii="仿宋" w:eastAsia="仿宋" w:hAnsi="仿宋"/>
          <w:b/>
          <w:sz w:val="28"/>
          <w:szCs w:val="28"/>
        </w:rPr>
      </w:pPr>
      <w:r>
        <w:rPr>
          <w:rFonts w:ascii="仿宋" w:eastAsia="仿宋" w:hAnsi="仿宋" w:hint="eastAsia"/>
          <w:b/>
          <w:sz w:val="28"/>
          <w:szCs w:val="28"/>
        </w:rPr>
        <w:t>（二）研究</w:t>
      </w:r>
      <w:r w:rsidR="00A916C2" w:rsidRPr="00970D2F">
        <w:rPr>
          <w:rFonts w:ascii="仿宋" w:eastAsia="仿宋" w:hAnsi="仿宋" w:hint="eastAsia"/>
          <w:b/>
          <w:sz w:val="28"/>
          <w:szCs w:val="28"/>
        </w:rPr>
        <w:t>方向</w:t>
      </w:r>
    </w:p>
    <w:p w:rsidR="000B1CAC" w:rsidRDefault="00D821F1" w:rsidP="009F7AE6">
      <w:pPr>
        <w:widowControl/>
        <w:spacing w:line="480" w:lineRule="exact"/>
        <w:ind w:firstLine="480"/>
        <w:jc w:val="left"/>
        <w:rPr>
          <w:rFonts w:ascii="仿宋" w:eastAsia="仿宋" w:hAnsi="仿宋"/>
          <w:sz w:val="28"/>
          <w:szCs w:val="28"/>
        </w:rPr>
      </w:pPr>
      <w:r>
        <w:rPr>
          <w:rFonts w:ascii="仿宋" w:eastAsia="仿宋" w:hAnsi="仿宋" w:hint="eastAsia"/>
          <w:sz w:val="28"/>
          <w:szCs w:val="28"/>
        </w:rPr>
        <w:t>研究</w:t>
      </w:r>
      <w:r w:rsidR="00827CBE">
        <w:rPr>
          <w:rFonts w:ascii="仿宋" w:eastAsia="仿宋" w:hAnsi="仿宋" w:hint="eastAsia"/>
          <w:sz w:val="28"/>
          <w:szCs w:val="28"/>
        </w:rPr>
        <w:t>方向的设置要体现学科特色</w:t>
      </w:r>
      <w:r w:rsidR="004F51A1">
        <w:rPr>
          <w:rFonts w:ascii="仿宋" w:eastAsia="仿宋" w:hAnsi="仿宋" w:hint="eastAsia"/>
          <w:sz w:val="28"/>
          <w:szCs w:val="28"/>
        </w:rPr>
        <w:t>与优势，</w:t>
      </w:r>
      <w:r w:rsidR="000B1CAC">
        <w:rPr>
          <w:rFonts w:ascii="仿宋" w:eastAsia="仿宋" w:hAnsi="仿宋" w:hint="eastAsia"/>
          <w:sz w:val="28"/>
          <w:szCs w:val="28"/>
        </w:rPr>
        <w:t>范围宽窄</w:t>
      </w:r>
      <w:r w:rsidR="00274418">
        <w:rPr>
          <w:rFonts w:ascii="仿宋" w:eastAsia="仿宋" w:hAnsi="仿宋" w:hint="eastAsia"/>
          <w:sz w:val="28"/>
          <w:szCs w:val="28"/>
        </w:rPr>
        <w:t>适当</w:t>
      </w:r>
      <w:r w:rsidR="004F51A1">
        <w:rPr>
          <w:rFonts w:ascii="仿宋" w:eastAsia="仿宋" w:hAnsi="仿宋" w:hint="eastAsia"/>
          <w:sz w:val="28"/>
          <w:szCs w:val="28"/>
        </w:rPr>
        <w:t>，</w:t>
      </w:r>
      <w:r w:rsidR="00F5558C">
        <w:rPr>
          <w:rFonts w:ascii="仿宋" w:eastAsia="仿宋" w:hAnsi="仿宋" w:hint="eastAsia"/>
          <w:sz w:val="28"/>
          <w:szCs w:val="28"/>
        </w:rPr>
        <w:t>数量</w:t>
      </w:r>
      <w:r w:rsidR="0023729D">
        <w:rPr>
          <w:rFonts w:ascii="仿宋" w:eastAsia="仿宋" w:hAnsi="仿宋" w:hint="eastAsia"/>
          <w:sz w:val="28"/>
          <w:szCs w:val="28"/>
        </w:rPr>
        <w:t>宁缺毋滥</w:t>
      </w:r>
      <w:r w:rsidR="000B1CAC">
        <w:rPr>
          <w:rFonts w:ascii="仿宋" w:eastAsia="仿宋" w:hAnsi="仿宋" w:hint="eastAsia"/>
          <w:sz w:val="28"/>
          <w:szCs w:val="28"/>
        </w:rPr>
        <w:t>，</w:t>
      </w:r>
      <w:r w:rsidR="001D425B">
        <w:rPr>
          <w:rFonts w:ascii="仿宋" w:eastAsia="仿宋" w:hAnsi="仿宋" w:hint="eastAsia"/>
          <w:sz w:val="28"/>
          <w:szCs w:val="28"/>
        </w:rPr>
        <w:t>加强对现有研究方向的归并和调整，</w:t>
      </w:r>
      <w:r w:rsidR="000B1CAC" w:rsidRPr="000B1CAC">
        <w:rPr>
          <w:rFonts w:ascii="仿宋" w:eastAsia="仿宋" w:hAnsi="仿宋" w:hint="eastAsia"/>
          <w:sz w:val="28"/>
          <w:szCs w:val="28"/>
        </w:rPr>
        <w:t>鼓励设置</w:t>
      </w:r>
      <w:proofErr w:type="gramStart"/>
      <w:r w:rsidR="000B1CAC">
        <w:rPr>
          <w:rFonts w:ascii="仿宋" w:eastAsia="仿宋" w:hAnsi="仿宋" w:hint="eastAsia"/>
          <w:sz w:val="28"/>
          <w:szCs w:val="28"/>
        </w:rPr>
        <w:t>基于问题</w:t>
      </w:r>
      <w:proofErr w:type="gramEnd"/>
      <w:r w:rsidR="000B1CAC">
        <w:rPr>
          <w:rFonts w:ascii="仿宋" w:eastAsia="仿宋" w:hAnsi="仿宋" w:hint="eastAsia"/>
          <w:sz w:val="28"/>
          <w:szCs w:val="28"/>
        </w:rPr>
        <w:t>导向的</w:t>
      </w:r>
      <w:r w:rsidR="001D425B">
        <w:rPr>
          <w:rFonts w:ascii="仿宋" w:eastAsia="仿宋" w:hAnsi="仿宋" w:hint="eastAsia"/>
          <w:sz w:val="28"/>
          <w:szCs w:val="28"/>
        </w:rPr>
        <w:t>前沿学科、</w:t>
      </w:r>
      <w:r w:rsidR="000B1CAC" w:rsidRPr="000B1CAC">
        <w:rPr>
          <w:rFonts w:ascii="仿宋" w:eastAsia="仿宋" w:hAnsi="仿宋" w:hint="eastAsia"/>
          <w:sz w:val="28"/>
          <w:szCs w:val="28"/>
        </w:rPr>
        <w:t>交叉学科</w:t>
      </w:r>
      <w:r w:rsidR="00815200">
        <w:rPr>
          <w:rFonts w:ascii="仿宋" w:eastAsia="仿宋" w:hAnsi="仿宋" w:hint="eastAsia"/>
          <w:sz w:val="28"/>
          <w:szCs w:val="28"/>
        </w:rPr>
        <w:t>、新兴学科</w:t>
      </w:r>
      <w:r>
        <w:rPr>
          <w:rFonts w:ascii="仿宋" w:eastAsia="仿宋" w:hAnsi="仿宋" w:hint="eastAsia"/>
          <w:sz w:val="28"/>
          <w:szCs w:val="28"/>
        </w:rPr>
        <w:t>研究</w:t>
      </w:r>
      <w:r w:rsidR="000B1CAC" w:rsidRPr="000B1CAC">
        <w:rPr>
          <w:rFonts w:ascii="仿宋" w:eastAsia="仿宋" w:hAnsi="仿宋" w:hint="eastAsia"/>
          <w:sz w:val="28"/>
          <w:szCs w:val="28"/>
        </w:rPr>
        <w:t>方向。</w:t>
      </w:r>
    </w:p>
    <w:p w:rsidR="00815200" w:rsidRPr="00970D2F" w:rsidRDefault="00815200" w:rsidP="009F7AE6">
      <w:pPr>
        <w:widowControl/>
        <w:spacing w:line="480" w:lineRule="exact"/>
        <w:ind w:firstLine="480"/>
        <w:jc w:val="left"/>
        <w:rPr>
          <w:rFonts w:ascii="仿宋" w:eastAsia="仿宋" w:hAnsi="仿宋"/>
          <w:b/>
          <w:sz w:val="28"/>
          <w:szCs w:val="28"/>
        </w:rPr>
      </w:pPr>
      <w:r w:rsidRPr="00970D2F">
        <w:rPr>
          <w:rFonts w:ascii="仿宋" w:eastAsia="仿宋" w:hAnsi="仿宋" w:hint="eastAsia"/>
          <w:b/>
          <w:sz w:val="28"/>
          <w:szCs w:val="28"/>
        </w:rPr>
        <w:t>（三）培养方式</w:t>
      </w:r>
    </w:p>
    <w:p w:rsidR="00815200" w:rsidRDefault="00252C4D" w:rsidP="009F7AE6">
      <w:pPr>
        <w:widowControl/>
        <w:spacing w:line="480" w:lineRule="exact"/>
        <w:ind w:firstLine="480"/>
        <w:rPr>
          <w:rFonts w:ascii="仿宋" w:eastAsia="仿宋" w:hAnsi="仿宋"/>
          <w:sz w:val="28"/>
          <w:szCs w:val="28"/>
        </w:rPr>
      </w:pPr>
      <w:r>
        <w:rPr>
          <w:rFonts w:ascii="仿宋" w:eastAsia="仿宋" w:hAnsi="仿宋" w:hint="eastAsia"/>
          <w:sz w:val="28"/>
          <w:szCs w:val="28"/>
        </w:rPr>
        <w:t>实行导师负责制，导师是研究生培养的第一责任人，对研究生培养的全过程、全方位进行针对性</w:t>
      </w:r>
      <w:r w:rsidR="004C041D">
        <w:rPr>
          <w:rFonts w:ascii="仿宋" w:eastAsia="仿宋" w:hAnsi="仿宋" w:hint="eastAsia"/>
          <w:sz w:val="28"/>
          <w:szCs w:val="28"/>
        </w:rPr>
        <w:t>指导。</w:t>
      </w:r>
      <w:r w:rsidR="00CB1C1A">
        <w:rPr>
          <w:rFonts w:ascii="仿宋" w:eastAsia="仿宋" w:hAnsi="仿宋" w:hint="eastAsia"/>
          <w:sz w:val="28"/>
          <w:szCs w:val="28"/>
        </w:rPr>
        <w:t>大力支持培养单位和导师开展跨学科、产学研合作培养、</w:t>
      </w:r>
      <w:proofErr w:type="gramStart"/>
      <w:r w:rsidR="00CB1C1A">
        <w:rPr>
          <w:rFonts w:ascii="仿宋" w:eastAsia="仿宋" w:hAnsi="仿宋" w:hint="eastAsia"/>
          <w:sz w:val="28"/>
          <w:szCs w:val="28"/>
        </w:rPr>
        <w:t>本硕博</w:t>
      </w:r>
      <w:proofErr w:type="gramEnd"/>
      <w:r w:rsidR="00CB1C1A">
        <w:rPr>
          <w:rFonts w:ascii="仿宋" w:eastAsia="仿宋" w:hAnsi="仿宋" w:hint="eastAsia"/>
          <w:sz w:val="28"/>
          <w:szCs w:val="28"/>
        </w:rPr>
        <w:t>贯通</w:t>
      </w:r>
      <w:r w:rsidR="00F70B6E">
        <w:rPr>
          <w:rFonts w:ascii="仿宋" w:eastAsia="仿宋" w:hAnsi="仿宋" w:hint="eastAsia"/>
          <w:sz w:val="28"/>
          <w:szCs w:val="28"/>
        </w:rPr>
        <w:t>培养和国际化联合培养，</w:t>
      </w:r>
      <w:r w:rsidR="00824DA2">
        <w:rPr>
          <w:rFonts w:ascii="仿宋" w:eastAsia="仿宋" w:hAnsi="仿宋" w:hint="eastAsia"/>
          <w:sz w:val="28"/>
          <w:szCs w:val="28"/>
        </w:rPr>
        <w:t>鼓励有条件的培养</w:t>
      </w:r>
      <w:r w:rsidR="00E9621A">
        <w:rPr>
          <w:rFonts w:ascii="仿宋" w:eastAsia="仿宋" w:hAnsi="仿宋" w:hint="eastAsia"/>
          <w:sz w:val="28"/>
          <w:szCs w:val="28"/>
        </w:rPr>
        <w:t>单位把</w:t>
      </w:r>
      <w:r w:rsidR="005447D7">
        <w:rPr>
          <w:rFonts w:ascii="仿宋" w:eastAsia="仿宋" w:hAnsi="仿宋" w:hint="eastAsia"/>
          <w:sz w:val="28"/>
          <w:szCs w:val="28"/>
        </w:rPr>
        <w:t>博士生</w:t>
      </w:r>
      <w:r w:rsidR="001D425B">
        <w:rPr>
          <w:rFonts w:ascii="仿宋" w:eastAsia="仿宋" w:hAnsi="仿宋" w:hint="eastAsia"/>
          <w:sz w:val="28"/>
          <w:szCs w:val="28"/>
        </w:rPr>
        <w:t>至少参加1次</w:t>
      </w:r>
      <w:r w:rsidR="005447D7">
        <w:rPr>
          <w:rFonts w:ascii="仿宋" w:eastAsia="仿宋" w:hAnsi="仿宋" w:hint="eastAsia"/>
          <w:sz w:val="28"/>
          <w:szCs w:val="28"/>
        </w:rPr>
        <w:t>国际学术</w:t>
      </w:r>
      <w:r w:rsidR="00906DC5">
        <w:rPr>
          <w:rFonts w:ascii="仿宋" w:eastAsia="仿宋" w:hAnsi="仿宋" w:hint="eastAsia"/>
          <w:sz w:val="28"/>
          <w:szCs w:val="28"/>
        </w:rPr>
        <w:t>交流</w:t>
      </w:r>
      <w:r w:rsidR="00BB650D">
        <w:rPr>
          <w:rFonts w:ascii="仿宋" w:eastAsia="仿宋" w:hAnsi="仿宋" w:hint="eastAsia"/>
          <w:sz w:val="28"/>
          <w:szCs w:val="28"/>
        </w:rPr>
        <w:t>纳入毕业审核条件</w:t>
      </w:r>
      <w:r w:rsidR="00E57A15">
        <w:rPr>
          <w:rFonts w:ascii="仿宋" w:eastAsia="仿宋" w:hAnsi="仿宋" w:hint="eastAsia"/>
          <w:sz w:val="28"/>
          <w:szCs w:val="28"/>
        </w:rPr>
        <w:t>。</w:t>
      </w:r>
    </w:p>
    <w:p w:rsidR="00C17C20" w:rsidRPr="00970D2F" w:rsidRDefault="00813FFE" w:rsidP="009F7AE6">
      <w:pPr>
        <w:widowControl/>
        <w:spacing w:line="480" w:lineRule="exact"/>
        <w:ind w:firstLine="480"/>
        <w:jc w:val="left"/>
        <w:rPr>
          <w:rFonts w:ascii="仿宋" w:eastAsia="仿宋" w:hAnsi="仿宋"/>
          <w:b/>
          <w:sz w:val="28"/>
          <w:szCs w:val="28"/>
        </w:rPr>
      </w:pPr>
      <w:r>
        <w:rPr>
          <w:rFonts w:ascii="仿宋" w:eastAsia="仿宋" w:hAnsi="仿宋" w:hint="eastAsia"/>
          <w:b/>
          <w:sz w:val="28"/>
          <w:szCs w:val="28"/>
        </w:rPr>
        <w:t>（四）学制与学习</w:t>
      </w:r>
      <w:r w:rsidR="00C17C20" w:rsidRPr="00970D2F">
        <w:rPr>
          <w:rFonts w:ascii="仿宋" w:eastAsia="仿宋" w:hAnsi="仿宋" w:hint="eastAsia"/>
          <w:b/>
          <w:sz w:val="28"/>
          <w:szCs w:val="28"/>
        </w:rPr>
        <w:t>年限</w:t>
      </w:r>
    </w:p>
    <w:p w:rsidR="00C17C20" w:rsidRDefault="00D05410" w:rsidP="009F7AE6">
      <w:pPr>
        <w:widowControl/>
        <w:spacing w:line="480" w:lineRule="exact"/>
        <w:ind w:firstLine="480"/>
        <w:rPr>
          <w:rFonts w:ascii="仿宋" w:eastAsia="仿宋" w:hAnsi="仿宋"/>
          <w:sz w:val="28"/>
          <w:szCs w:val="28"/>
        </w:rPr>
      </w:pPr>
      <w:r>
        <w:rPr>
          <w:rFonts w:ascii="仿宋" w:eastAsia="仿宋" w:hAnsi="仿宋" w:hint="eastAsia"/>
          <w:sz w:val="28"/>
          <w:szCs w:val="28"/>
        </w:rPr>
        <w:t>硕士研究生</w:t>
      </w:r>
      <w:r w:rsidR="0009319C">
        <w:rPr>
          <w:rFonts w:ascii="仿宋" w:eastAsia="仿宋" w:hAnsi="仿宋" w:hint="eastAsia"/>
          <w:sz w:val="28"/>
          <w:szCs w:val="28"/>
        </w:rPr>
        <w:t>学制</w:t>
      </w:r>
      <w:r w:rsidR="00252C4D">
        <w:rPr>
          <w:rFonts w:ascii="仿宋" w:eastAsia="仿宋" w:hAnsi="仿宋" w:hint="eastAsia"/>
          <w:sz w:val="28"/>
          <w:szCs w:val="28"/>
        </w:rPr>
        <w:t>一般</w:t>
      </w:r>
      <w:r w:rsidR="0009319C">
        <w:rPr>
          <w:rFonts w:ascii="仿宋" w:eastAsia="仿宋" w:hAnsi="仿宋" w:hint="eastAsia"/>
          <w:sz w:val="28"/>
          <w:szCs w:val="28"/>
        </w:rPr>
        <w:t>为</w:t>
      </w:r>
      <w:r w:rsidR="00252C4D">
        <w:rPr>
          <w:rFonts w:ascii="仿宋" w:eastAsia="仿宋" w:hAnsi="仿宋" w:hint="eastAsia"/>
          <w:sz w:val="28"/>
          <w:szCs w:val="28"/>
        </w:rPr>
        <w:t>3</w:t>
      </w:r>
      <w:r w:rsidR="0009319C">
        <w:rPr>
          <w:rFonts w:ascii="仿宋" w:eastAsia="仿宋" w:hAnsi="仿宋" w:hint="eastAsia"/>
          <w:sz w:val="28"/>
          <w:szCs w:val="28"/>
        </w:rPr>
        <w:t>年，全日制硕士研究生最长学习年限原则上不超过4年，非全日制硕士研究生最长学习年限原则上不超过5年。</w:t>
      </w:r>
      <w:r w:rsidR="00C17C20">
        <w:rPr>
          <w:rFonts w:ascii="仿宋" w:eastAsia="仿宋" w:hAnsi="仿宋" w:hint="eastAsia"/>
          <w:sz w:val="28"/>
          <w:szCs w:val="28"/>
        </w:rPr>
        <w:t>鼓励优秀硕士研究生提前毕业</w:t>
      </w:r>
      <w:r w:rsidR="00806C14">
        <w:rPr>
          <w:rFonts w:ascii="仿宋" w:eastAsia="仿宋" w:hAnsi="仿宋" w:hint="eastAsia"/>
          <w:sz w:val="28"/>
          <w:szCs w:val="28"/>
        </w:rPr>
        <w:t>，</w:t>
      </w:r>
      <w:r>
        <w:rPr>
          <w:rFonts w:ascii="仿宋" w:eastAsia="仿宋" w:hAnsi="仿宋" w:hint="eastAsia"/>
          <w:sz w:val="28"/>
          <w:szCs w:val="28"/>
        </w:rPr>
        <w:t>具体</w:t>
      </w:r>
      <w:r w:rsidR="00806C14">
        <w:rPr>
          <w:rFonts w:ascii="仿宋" w:eastAsia="仿宋" w:hAnsi="仿宋" w:hint="eastAsia"/>
          <w:sz w:val="28"/>
          <w:szCs w:val="28"/>
        </w:rPr>
        <w:t>标准</w:t>
      </w:r>
      <w:r w:rsidR="00D3785F">
        <w:rPr>
          <w:rFonts w:ascii="仿宋" w:eastAsia="仿宋" w:hAnsi="仿宋" w:hint="eastAsia"/>
          <w:sz w:val="28"/>
          <w:szCs w:val="28"/>
        </w:rPr>
        <w:t>（一般应不</w:t>
      </w:r>
      <w:r w:rsidR="007D6351">
        <w:rPr>
          <w:rFonts w:ascii="仿宋" w:eastAsia="仿宋" w:hAnsi="仿宋" w:hint="eastAsia"/>
          <w:sz w:val="28"/>
          <w:szCs w:val="28"/>
        </w:rPr>
        <w:t>低于正常学习年限</w:t>
      </w:r>
      <w:r w:rsidR="00A30448">
        <w:rPr>
          <w:rFonts w:ascii="仿宋" w:eastAsia="仿宋" w:hAnsi="仿宋" w:hint="eastAsia"/>
          <w:sz w:val="28"/>
          <w:szCs w:val="28"/>
        </w:rPr>
        <w:t>的</w:t>
      </w:r>
      <w:r w:rsidR="007D6351">
        <w:rPr>
          <w:rFonts w:ascii="仿宋" w:eastAsia="仿宋" w:hAnsi="仿宋" w:hint="eastAsia"/>
          <w:sz w:val="28"/>
          <w:szCs w:val="28"/>
        </w:rPr>
        <w:t>毕业标准）</w:t>
      </w:r>
      <w:r w:rsidR="00806C14">
        <w:rPr>
          <w:rFonts w:ascii="仿宋" w:eastAsia="仿宋" w:hAnsi="仿宋" w:hint="eastAsia"/>
          <w:sz w:val="28"/>
          <w:szCs w:val="28"/>
        </w:rPr>
        <w:t>由培养单位自定</w:t>
      </w:r>
      <w:r w:rsidR="00C17C20">
        <w:rPr>
          <w:rFonts w:ascii="仿宋" w:eastAsia="仿宋" w:hAnsi="仿宋" w:hint="eastAsia"/>
          <w:sz w:val="28"/>
          <w:szCs w:val="28"/>
        </w:rPr>
        <w:t>。</w:t>
      </w:r>
    </w:p>
    <w:p w:rsidR="00C17C20" w:rsidRDefault="00D05410" w:rsidP="009F7AE6">
      <w:pPr>
        <w:widowControl/>
        <w:spacing w:line="480" w:lineRule="exact"/>
        <w:ind w:firstLine="480"/>
        <w:jc w:val="left"/>
        <w:rPr>
          <w:rFonts w:ascii="仿宋" w:eastAsia="仿宋" w:hAnsi="仿宋"/>
          <w:sz w:val="28"/>
          <w:szCs w:val="28"/>
        </w:rPr>
      </w:pPr>
      <w:r>
        <w:rPr>
          <w:rFonts w:ascii="仿宋" w:eastAsia="仿宋" w:hAnsi="仿宋" w:hint="eastAsia"/>
          <w:sz w:val="28"/>
          <w:szCs w:val="28"/>
        </w:rPr>
        <w:lastRenderedPageBreak/>
        <w:t>博士研究生</w:t>
      </w:r>
      <w:r w:rsidR="0009319C">
        <w:rPr>
          <w:rFonts w:ascii="仿宋" w:eastAsia="仿宋" w:hAnsi="仿宋" w:hint="eastAsia"/>
          <w:sz w:val="28"/>
          <w:szCs w:val="28"/>
        </w:rPr>
        <w:t>学制</w:t>
      </w:r>
      <w:r w:rsidR="00252C4D">
        <w:rPr>
          <w:rFonts w:ascii="仿宋" w:eastAsia="仿宋" w:hAnsi="仿宋" w:hint="eastAsia"/>
          <w:sz w:val="28"/>
          <w:szCs w:val="28"/>
        </w:rPr>
        <w:t>一般</w:t>
      </w:r>
      <w:r w:rsidR="0009319C">
        <w:rPr>
          <w:rFonts w:ascii="仿宋" w:eastAsia="仿宋" w:hAnsi="仿宋" w:hint="eastAsia"/>
          <w:sz w:val="28"/>
          <w:szCs w:val="28"/>
        </w:rPr>
        <w:t>为3</w:t>
      </w:r>
      <w:r w:rsidR="00252C4D">
        <w:rPr>
          <w:rFonts w:ascii="仿宋" w:eastAsia="仿宋" w:hAnsi="仿宋" w:hint="eastAsia"/>
          <w:sz w:val="28"/>
          <w:szCs w:val="28"/>
        </w:rPr>
        <w:t>年</w:t>
      </w:r>
      <w:r w:rsidR="0009319C">
        <w:rPr>
          <w:rFonts w:ascii="仿宋" w:eastAsia="仿宋" w:hAnsi="仿宋" w:hint="eastAsia"/>
          <w:sz w:val="28"/>
          <w:szCs w:val="28"/>
        </w:rPr>
        <w:t>，</w:t>
      </w:r>
      <w:r>
        <w:rPr>
          <w:rFonts w:ascii="仿宋" w:eastAsia="仿宋" w:hAnsi="仿宋" w:hint="eastAsia"/>
          <w:sz w:val="28"/>
          <w:szCs w:val="28"/>
        </w:rPr>
        <w:t>最长</w:t>
      </w:r>
      <w:r w:rsidR="0009319C">
        <w:rPr>
          <w:rFonts w:ascii="仿宋" w:eastAsia="仿宋" w:hAnsi="仿宋" w:hint="eastAsia"/>
          <w:sz w:val="28"/>
          <w:szCs w:val="28"/>
        </w:rPr>
        <w:t>学习年限原则上</w:t>
      </w:r>
      <w:r>
        <w:rPr>
          <w:rFonts w:ascii="仿宋" w:eastAsia="仿宋" w:hAnsi="仿宋" w:hint="eastAsia"/>
          <w:sz w:val="28"/>
          <w:szCs w:val="28"/>
        </w:rPr>
        <w:t>不超过</w:t>
      </w:r>
      <w:r w:rsidR="00286FD5">
        <w:rPr>
          <w:rFonts w:ascii="仿宋" w:eastAsia="仿宋" w:hAnsi="仿宋" w:hint="eastAsia"/>
          <w:sz w:val="28"/>
          <w:szCs w:val="28"/>
        </w:rPr>
        <w:t>6年。</w:t>
      </w:r>
      <w:proofErr w:type="gramStart"/>
      <w:r w:rsidR="0009319C">
        <w:rPr>
          <w:rFonts w:ascii="仿宋" w:eastAsia="仿宋" w:hAnsi="仿宋" w:hint="eastAsia"/>
          <w:sz w:val="28"/>
          <w:szCs w:val="28"/>
        </w:rPr>
        <w:t>直博生</w:t>
      </w:r>
      <w:proofErr w:type="gramEnd"/>
      <w:r w:rsidR="00E925DC">
        <w:rPr>
          <w:rFonts w:ascii="仿宋" w:eastAsia="仿宋" w:hAnsi="仿宋" w:hint="eastAsia"/>
          <w:sz w:val="28"/>
          <w:szCs w:val="28"/>
        </w:rPr>
        <w:t>、</w:t>
      </w:r>
      <w:r w:rsidR="00E925DC" w:rsidRPr="00286FD5">
        <w:rPr>
          <w:rFonts w:ascii="仿宋" w:eastAsia="仿宋" w:hAnsi="仿宋" w:hint="eastAsia"/>
          <w:sz w:val="28"/>
          <w:szCs w:val="28"/>
        </w:rPr>
        <w:t>硕博连读生</w:t>
      </w:r>
      <w:r w:rsidR="0009319C">
        <w:rPr>
          <w:rFonts w:ascii="仿宋" w:eastAsia="仿宋" w:hAnsi="仿宋" w:hint="eastAsia"/>
          <w:sz w:val="28"/>
          <w:szCs w:val="28"/>
        </w:rPr>
        <w:t>以取得博士学籍起计算博士学习年限，最长学习年限原则上</w:t>
      </w:r>
      <w:r>
        <w:rPr>
          <w:rFonts w:ascii="仿宋" w:eastAsia="仿宋" w:hAnsi="仿宋" w:hint="eastAsia"/>
          <w:sz w:val="28"/>
          <w:szCs w:val="28"/>
        </w:rPr>
        <w:t>不超过</w:t>
      </w:r>
      <w:r w:rsidR="0009319C">
        <w:rPr>
          <w:rFonts w:ascii="仿宋" w:eastAsia="仿宋" w:hAnsi="仿宋" w:hint="eastAsia"/>
          <w:sz w:val="28"/>
          <w:szCs w:val="28"/>
        </w:rPr>
        <w:t>6</w:t>
      </w:r>
      <w:r w:rsidR="00286FD5" w:rsidRPr="00286FD5">
        <w:rPr>
          <w:rFonts w:ascii="仿宋" w:eastAsia="仿宋" w:hAnsi="仿宋" w:hint="eastAsia"/>
          <w:sz w:val="28"/>
          <w:szCs w:val="28"/>
        </w:rPr>
        <w:t>年。</w:t>
      </w:r>
      <w:r w:rsidR="00CB0D88">
        <w:rPr>
          <w:rFonts w:ascii="仿宋" w:eastAsia="仿宋" w:hAnsi="仿宋" w:hint="eastAsia"/>
          <w:sz w:val="28"/>
          <w:szCs w:val="28"/>
        </w:rPr>
        <w:t>优秀博士</w:t>
      </w:r>
      <w:r w:rsidR="0047659C">
        <w:rPr>
          <w:rFonts w:ascii="仿宋" w:eastAsia="仿宋" w:hAnsi="仿宋" w:hint="eastAsia"/>
          <w:sz w:val="28"/>
          <w:szCs w:val="28"/>
        </w:rPr>
        <w:t>研究</w:t>
      </w:r>
      <w:r w:rsidR="00CB0D88">
        <w:rPr>
          <w:rFonts w:ascii="仿宋" w:eastAsia="仿宋" w:hAnsi="仿宋" w:hint="eastAsia"/>
          <w:sz w:val="28"/>
          <w:szCs w:val="28"/>
        </w:rPr>
        <w:t>生提前毕业标准</w:t>
      </w:r>
      <w:r w:rsidR="007D6351">
        <w:rPr>
          <w:rFonts w:ascii="仿宋" w:eastAsia="仿宋" w:hAnsi="仿宋" w:hint="eastAsia"/>
          <w:sz w:val="28"/>
          <w:szCs w:val="28"/>
        </w:rPr>
        <w:t>（</w:t>
      </w:r>
      <w:r w:rsidR="00D3785F">
        <w:rPr>
          <w:rFonts w:ascii="仿宋" w:eastAsia="仿宋" w:hAnsi="仿宋" w:hint="eastAsia"/>
          <w:sz w:val="28"/>
          <w:szCs w:val="28"/>
        </w:rPr>
        <w:t>一般</w:t>
      </w:r>
      <w:r w:rsidR="007D6351">
        <w:rPr>
          <w:rFonts w:ascii="仿宋" w:eastAsia="仿宋" w:hAnsi="仿宋" w:hint="eastAsia"/>
          <w:sz w:val="28"/>
          <w:szCs w:val="28"/>
        </w:rPr>
        <w:t>不低于正常学习年限</w:t>
      </w:r>
      <w:r w:rsidR="00A30448">
        <w:rPr>
          <w:rFonts w:ascii="仿宋" w:eastAsia="仿宋" w:hAnsi="仿宋" w:hint="eastAsia"/>
          <w:sz w:val="28"/>
          <w:szCs w:val="28"/>
        </w:rPr>
        <w:t>的</w:t>
      </w:r>
      <w:r w:rsidR="007D6351">
        <w:rPr>
          <w:rFonts w:ascii="仿宋" w:eastAsia="仿宋" w:hAnsi="仿宋" w:hint="eastAsia"/>
          <w:sz w:val="28"/>
          <w:szCs w:val="28"/>
        </w:rPr>
        <w:t>毕业标准）</w:t>
      </w:r>
      <w:r w:rsidR="00CB0D88">
        <w:rPr>
          <w:rFonts w:ascii="仿宋" w:eastAsia="仿宋" w:hAnsi="仿宋" w:hint="eastAsia"/>
          <w:sz w:val="28"/>
          <w:szCs w:val="28"/>
        </w:rPr>
        <w:t>由培养单位自定。</w:t>
      </w:r>
      <w:r w:rsidR="00A905DE">
        <w:rPr>
          <w:rFonts w:ascii="仿宋" w:eastAsia="仿宋" w:hAnsi="仿宋" w:hint="eastAsia"/>
          <w:sz w:val="28"/>
          <w:szCs w:val="28"/>
        </w:rPr>
        <w:t>其它情况按新修订的学籍管理实施细则有关规定</w:t>
      </w:r>
      <w:r w:rsidR="00E60CD5">
        <w:rPr>
          <w:rFonts w:ascii="仿宋" w:eastAsia="仿宋" w:hAnsi="仿宋" w:hint="eastAsia"/>
          <w:sz w:val="28"/>
          <w:szCs w:val="28"/>
        </w:rPr>
        <w:t>执行。</w:t>
      </w:r>
    </w:p>
    <w:p w:rsidR="00970D2F" w:rsidRPr="00970D2F" w:rsidRDefault="00970D2F" w:rsidP="009F7AE6">
      <w:pPr>
        <w:widowControl/>
        <w:spacing w:line="480" w:lineRule="exact"/>
        <w:ind w:firstLine="480"/>
        <w:jc w:val="left"/>
        <w:rPr>
          <w:rFonts w:ascii="仿宋" w:eastAsia="仿宋" w:hAnsi="仿宋"/>
          <w:b/>
          <w:sz w:val="28"/>
          <w:szCs w:val="28"/>
        </w:rPr>
      </w:pPr>
      <w:r w:rsidRPr="00970D2F">
        <w:rPr>
          <w:rFonts w:ascii="仿宋" w:eastAsia="仿宋" w:hAnsi="仿宋" w:hint="eastAsia"/>
          <w:b/>
          <w:sz w:val="28"/>
          <w:szCs w:val="28"/>
        </w:rPr>
        <w:t>（五）课程设置</w:t>
      </w:r>
    </w:p>
    <w:p w:rsidR="008F6BFF" w:rsidRDefault="008F6BFF"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1.硕士研究生课程设置</w:t>
      </w:r>
    </w:p>
    <w:p w:rsidR="00832B02" w:rsidRDefault="00832B02"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（1）</w:t>
      </w:r>
      <w:r w:rsidR="00BE672E">
        <w:rPr>
          <w:rFonts w:ascii="仿宋" w:eastAsia="仿宋" w:hAnsi="仿宋" w:hint="eastAsia"/>
          <w:sz w:val="28"/>
          <w:szCs w:val="28"/>
        </w:rPr>
        <w:t>课程</w:t>
      </w:r>
      <w:r>
        <w:rPr>
          <w:rFonts w:ascii="仿宋" w:eastAsia="仿宋" w:hAnsi="仿宋" w:hint="eastAsia"/>
          <w:sz w:val="28"/>
          <w:szCs w:val="28"/>
        </w:rPr>
        <w:t>学分</w:t>
      </w:r>
    </w:p>
    <w:p w:rsidR="008F6BFF" w:rsidRDefault="00ED4D3A"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硕士研究生课程</w:t>
      </w:r>
      <w:r w:rsidR="00CB14A2">
        <w:rPr>
          <w:rFonts w:ascii="仿宋" w:eastAsia="仿宋" w:hAnsi="仿宋" w:hint="eastAsia"/>
          <w:sz w:val="28"/>
          <w:szCs w:val="28"/>
        </w:rPr>
        <w:t>总</w:t>
      </w:r>
      <w:r w:rsidR="0056074C">
        <w:rPr>
          <w:rFonts w:ascii="仿宋" w:eastAsia="仿宋" w:hAnsi="仿宋" w:hint="eastAsia"/>
          <w:sz w:val="28"/>
          <w:szCs w:val="28"/>
        </w:rPr>
        <w:t>学分不少于</w:t>
      </w:r>
      <w:r w:rsidR="0056074C" w:rsidRPr="00A1691C">
        <w:rPr>
          <w:rFonts w:ascii="仿宋" w:eastAsia="仿宋" w:hAnsi="仿宋" w:hint="eastAsia"/>
          <w:sz w:val="28"/>
          <w:szCs w:val="28"/>
        </w:rPr>
        <w:t>30</w:t>
      </w:r>
      <w:r w:rsidR="00C8407F">
        <w:rPr>
          <w:rFonts w:ascii="仿宋" w:eastAsia="仿宋" w:hAnsi="仿宋" w:hint="eastAsia"/>
          <w:sz w:val="28"/>
          <w:szCs w:val="28"/>
        </w:rPr>
        <w:t>学分</w:t>
      </w:r>
      <w:r w:rsidR="004F39AC">
        <w:rPr>
          <w:rFonts w:ascii="仿宋" w:eastAsia="仿宋" w:hAnsi="仿宋" w:hint="eastAsia"/>
          <w:sz w:val="28"/>
          <w:szCs w:val="28"/>
        </w:rPr>
        <w:t>，</w:t>
      </w:r>
      <w:r w:rsidR="00A302B4">
        <w:rPr>
          <w:rFonts w:ascii="仿宋" w:eastAsia="仿宋" w:hAnsi="仿宋" w:hint="eastAsia"/>
          <w:sz w:val="28"/>
          <w:szCs w:val="28"/>
        </w:rPr>
        <w:t>其中</w:t>
      </w:r>
      <w:r w:rsidR="00D44C0E">
        <w:rPr>
          <w:rFonts w:ascii="仿宋" w:eastAsia="仿宋" w:hAnsi="仿宋" w:hint="eastAsia"/>
          <w:sz w:val="28"/>
          <w:szCs w:val="28"/>
        </w:rPr>
        <w:t>必修</w:t>
      </w:r>
      <w:r w:rsidR="00A302B4">
        <w:rPr>
          <w:rFonts w:ascii="仿宋" w:eastAsia="仿宋" w:hAnsi="仿宋" w:hint="eastAsia"/>
          <w:sz w:val="28"/>
          <w:szCs w:val="28"/>
        </w:rPr>
        <w:t>课</w:t>
      </w:r>
      <w:r w:rsidR="00D44C0E">
        <w:rPr>
          <w:rFonts w:ascii="仿宋" w:eastAsia="仿宋" w:hAnsi="仿宋" w:hint="eastAsia"/>
          <w:sz w:val="28"/>
          <w:szCs w:val="28"/>
        </w:rPr>
        <w:t>不少于</w:t>
      </w:r>
      <w:r w:rsidR="00A302B4">
        <w:rPr>
          <w:rFonts w:ascii="仿宋" w:eastAsia="仿宋" w:hAnsi="仿宋" w:hint="eastAsia"/>
          <w:sz w:val="28"/>
          <w:szCs w:val="28"/>
        </w:rPr>
        <w:t>17</w:t>
      </w:r>
      <w:r w:rsidR="00D44C0E">
        <w:rPr>
          <w:rFonts w:ascii="仿宋" w:eastAsia="仿宋" w:hAnsi="仿宋" w:hint="eastAsia"/>
          <w:sz w:val="28"/>
          <w:szCs w:val="28"/>
        </w:rPr>
        <w:t>学分</w:t>
      </w:r>
      <w:r w:rsidR="004F39AC">
        <w:rPr>
          <w:rFonts w:ascii="仿宋" w:eastAsia="仿宋" w:hAnsi="仿宋" w:hint="eastAsia"/>
          <w:sz w:val="28"/>
          <w:szCs w:val="28"/>
        </w:rPr>
        <w:t>。</w:t>
      </w:r>
    </w:p>
    <w:p w:rsidR="008F6BFF" w:rsidRPr="00832B02" w:rsidRDefault="00832B02"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（2）</w:t>
      </w:r>
      <w:r w:rsidR="008F6BFF" w:rsidRPr="00832B02">
        <w:rPr>
          <w:rFonts w:ascii="仿宋" w:eastAsia="仿宋" w:hAnsi="仿宋" w:hint="eastAsia"/>
          <w:sz w:val="28"/>
          <w:szCs w:val="28"/>
        </w:rPr>
        <w:t>课程</w:t>
      </w:r>
      <w:r w:rsidR="001510D6">
        <w:rPr>
          <w:rFonts w:ascii="仿宋" w:eastAsia="仿宋" w:hAnsi="仿宋" w:hint="eastAsia"/>
          <w:sz w:val="28"/>
          <w:szCs w:val="28"/>
        </w:rPr>
        <w:t>分类</w:t>
      </w:r>
    </w:p>
    <w:p w:rsidR="00D821F1" w:rsidRDefault="00715382"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分为必修</w:t>
      </w:r>
      <w:r w:rsidR="001510D6">
        <w:rPr>
          <w:rFonts w:ascii="仿宋" w:eastAsia="仿宋" w:hAnsi="仿宋" w:hint="eastAsia"/>
          <w:sz w:val="28"/>
          <w:szCs w:val="28"/>
        </w:rPr>
        <w:t>课</w:t>
      </w:r>
      <w:r w:rsidR="000F6B57">
        <w:rPr>
          <w:rFonts w:ascii="仿宋" w:eastAsia="仿宋" w:hAnsi="仿宋" w:hint="eastAsia"/>
          <w:sz w:val="28"/>
          <w:szCs w:val="28"/>
        </w:rPr>
        <w:t>（含公共必修课、学科通开课、</w:t>
      </w:r>
      <w:r w:rsidR="003F3B27">
        <w:rPr>
          <w:rFonts w:ascii="仿宋" w:eastAsia="仿宋" w:hAnsi="仿宋" w:hint="eastAsia"/>
          <w:sz w:val="28"/>
          <w:szCs w:val="28"/>
        </w:rPr>
        <w:t>研究</w:t>
      </w:r>
      <w:r w:rsidR="00FE051F">
        <w:rPr>
          <w:rFonts w:ascii="仿宋" w:eastAsia="仿宋" w:hAnsi="仿宋" w:hint="eastAsia"/>
          <w:sz w:val="28"/>
          <w:szCs w:val="28"/>
        </w:rPr>
        <w:t>方向必修课</w:t>
      </w:r>
      <w:r w:rsidR="000F6B57">
        <w:rPr>
          <w:rFonts w:ascii="仿宋" w:eastAsia="仿宋" w:hAnsi="仿宋" w:hint="eastAsia"/>
          <w:sz w:val="28"/>
          <w:szCs w:val="28"/>
        </w:rPr>
        <w:t>）</w:t>
      </w:r>
      <w:r w:rsidR="008F6BFF" w:rsidRPr="00832B02">
        <w:rPr>
          <w:rFonts w:ascii="仿宋" w:eastAsia="仿宋" w:hAnsi="仿宋" w:hint="eastAsia"/>
          <w:sz w:val="28"/>
          <w:szCs w:val="28"/>
        </w:rPr>
        <w:t>、</w:t>
      </w:r>
      <w:r w:rsidR="00B72D5A">
        <w:rPr>
          <w:rFonts w:ascii="仿宋" w:eastAsia="仿宋" w:hAnsi="仿宋" w:hint="eastAsia"/>
          <w:sz w:val="28"/>
          <w:szCs w:val="28"/>
        </w:rPr>
        <w:t>选修</w:t>
      </w:r>
      <w:r w:rsidR="001510D6">
        <w:rPr>
          <w:rFonts w:ascii="仿宋" w:eastAsia="仿宋" w:hAnsi="仿宋" w:hint="eastAsia"/>
          <w:sz w:val="28"/>
          <w:szCs w:val="28"/>
        </w:rPr>
        <w:t>课（含</w:t>
      </w:r>
      <w:r w:rsidR="002629B3">
        <w:rPr>
          <w:rFonts w:ascii="仿宋" w:eastAsia="仿宋" w:hAnsi="仿宋" w:hint="eastAsia"/>
          <w:sz w:val="28"/>
          <w:szCs w:val="28"/>
        </w:rPr>
        <w:t>专业</w:t>
      </w:r>
      <w:r w:rsidR="00964CB1">
        <w:rPr>
          <w:rFonts w:ascii="仿宋" w:eastAsia="仿宋" w:hAnsi="仿宋" w:hint="eastAsia"/>
          <w:sz w:val="28"/>
          <w:szCs w:val="28"/>
        </w:rPr>
        <w:t>选修</w:t>
      </w:r>
      <w:r w:rsidR="001510D6">
        <w:rPr>
          <w:rFonts w:ascii="仿宋" w:eastAsia="仿宋" w:hAnsi="仿宋" w:hint="eastAsia"/>
          <w:sz w:val="28"/>
          <w:szCs w:val="28"/>
        </w:rPr>
        <w:t>课、</w:t>
      </w:r>
      <w:r w:rsidR="002629B3">
        <w:rPr>
          <w:rFonts w:ascii="仿宋" w:eastAsia="仿宋" w:hAnsi="仿宋" w:hint="eastAsia"/>
          <w:sz w:val="28"/>
          <w:szCs w:val="28"/>
        </w:rPr>
        <w:t>公共选修课</w:t>
      </w:r>
      <w:r w:rsidR="001510D6">
        <w:rPr>
          <w:rFonts w:ascii="仿宋" w:eastAsia="仿宋" w:hAnsi="仿宋" w:hint="eastAsia"/>
          <w:sz w:val="28"/>
          <w:szCs w:val="28"/>
        </w:rPr>
        <w:t>）及补修课</w:t>
      </w:r>
      <w:r w:rsidR="003A5297">
        <w:rPr>
          <w:rFonts w:ascii="仿宋" w:eastAsia="仿宋" w:hAnsi="仿宋" w:hint="eastAsia"/>
          <w:sz w:val="28"/>
          <w:szCs w:val="28"/>
        </w:rPr>
        <w:t>等三类</w:t>
      </w:r>
      <w:r w:rsidR="00996D7A">
        <w:rPr>
          <w:rFonts w:ascii="仿宋" w:eastAsia="仿宋" w:hAnsi="仿宋" w:hint="eastAsia"/>
          <w:sz w:val="28"/>
          <w:szCs w:val="28"/>
        </w:rPr>
        <w:t>，</w:t>
      </w:r>
      <w:r>
        <w:rPr>
          <w:rFonts w:ascii="仿宋" w:eastAsia="仿宋" w:hAnsi="仿宋" w:hint="eastAsia"/>
          <w:sz w:val="28"/>
          <w:szCs w:val="28"/>
        </w:rPr>
        <w:t>其中必修课</w:t>
      </w:r>
      <w:r w:rsidR="00E60CD5">
        <w:rPr>
          <w:rFonts w:ascii="仿宋" w:eastAsia="仿宋" w:hAnsi="仿宋" w:hint="eastAsia"/>
          <w:sz w:val="28"/>
          <w:szCs w:val="28"/>
        </w:rPr>
        <w:t>不少于17学分，具体</w:t>
      </w:r>
      <w:r w:rsidR="00996D7A">
        <w:rPr>
          <w:rFonts w:ascii="仿宋" w:eastAsia="仿宋" w:hAnsi="仿宋" w:hint="eastAsia"/>
          <w:sz w:val="28"/>
          <w:szCs w:val="28"/>
        </w:rPr>
        <w:t>如下表所示：</w:t>
      </w:r>
    </w:p>
    <w:tbl>
      <w:tblPr>
        <w:tblStyle w:val="a5"/>
        <w:tblW w:w="9215" w:type="dxa"/>
        <w:tblInd w:w="-176" w:type="dxa"/>
        <w:tblLook w:val="04A0"/>
      </w:tblPr>
      <w:tblGrid>
        <w:gridCol w:w="1277"/>
        <w:gridCol w:w="1701"/>
        <w:gridCol w:w="2126"/>
        <w:gridCol w:w="737"/>
        <w:gridCol w:w="3374"/>
      </w:tblGrid>
      <w:tr w:rsidR="00996D7A" w:rsidRPr="0061749D" w:rsidTr="00634F48">
        <w:trPr>
          <w:trHeight w:val="558"/>
        </w:trPr>
        <w:tc>
          <w:tcPr>
            <w:tcW w:w="2978" w:type="dxa"/>
            <w:gridSpan w:val="2"/>
            <w:vAlign w:val="center"/>
          </w:tcPr>
          <w:p w:rsidR="00996D7A" w:rsidRPr="008B6C70" w:rsidRDefault="00996D7A"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课程分类</w:t>
            </w:r>
          </w:p>
        </w:tc>
        <w:tc>
          <w:tcPr>
            <w:tcW w:w="2126" w:type="dxa"/>
            <w:vAlign w:val="center"/>
          </w:tcPr>
          <w:p w:rsidR="00996D7A" w:rsidRPr="008B6C70" w:rsidRDefault="00996D7A"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课程名称</w:t>
            </w:r>
          </w:p>
        </w:tc>
        <w:tc>
          <w:tcPr>
            <w:tcW w:w="737" w:type="dxa"/>
            <w:vAlign w:val="center"/>
          </w:tcPr>
          <w:p w:rsidR="00996D7A" w:rsidRPr="008B6C70" w:rsidRDefault="00996D7A"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学分</w:t>
            </w:r>
          </w:p>
        </w:tc>
        <w:tc>
          <w:tcPr>
            <w:tcW w:w="3374" w:type="dxa"/>
            <w:vAlign w:val="center"/>
          </w:tcPr>
          <w:p w:rsidR="00996D7A" w:rsidRPr="008B6C70" w:rsidRDefault="00996D7A"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有关说明</w:t>
            </w:r>
          </w:p>
        </w:tc>
      </w:tr>
      <w:tr w:rsidR="00996D7A" w:rsidRPr="0061749D" w:rsidTr="00634F48">
        <w:tc>
          <w:tcPr>
            <w:tcW w:w="1277" w:type="dxa"/>
            <w:vMerge w:val="restart"/>
            <w:vAlign w:val="center"/>
          </w:tcPr>
          <w:p w:rsidR="00996D7A" w:rsidRPr="0061749D" w:rsidRDefault="00715382" w:rsidP="00715382">
            <w:pPr>
              <w:spacing w:line="480" w:lineRule="exact"/>
              <w:jc w:val="center"/>
              <w:rPr>
                <w:rFonts w:ascii="仿宋" w:eastAsia="仿宋" w:hAnsi="仿宋"/>
                <w:szCs w:val="21"/>
              </w:rPr>
            </w:pPr>
            <w:r>
              <w:rPr>
                <w:rFonts w:ascii="仿宋" w:eastAsia="仿宋" w:hAnsi="仿宋" w:hint="eastAsia"/>
                <w:szCs w:val="21"/>
              </w:rPr>
              <w:t>必修课</w:t>
            </w:r>
          </w:p>
        </w:tc>
        <w:tc>
          <w:tcPr>
            <w:tcW w:w="1701" w:type="dxa"/>
            <w:vMerge w:val="restart"/>
            <w:vAlign w:val="center"/>
          </w:tcPr>
          <w:p w:rsidR="00996D7A" w:rsidRPr="0061749D" w:rsidRDefault="00996D7A" w:rsidP="009F7AE6">
            <w:pPr>
              <w:spacing w:line="480" w:lineRule="exact"/>
              <w:jc w:val="center"/>
              <w:rPr>
                <w:rFonts w:ascii="仿宋" w:eastAsia="仿宋" w:hAnsi="仿宋"/>
                <w:szCs w:val="21"/>
              </w:rPr>
            </w:pPr>
            <w:r w:rsidRPr="0061749D">
              <w:rPr>
                <w:rFonts w:ascii="仿宋" w:eastAsia="仿宋" w:hAnsi="仿宋" w:hint="eastAsia"/>
                <w:szCs w:val="21"/>
              </w:rPr>
              <w:t>公共必修课</w:t>
            </w:r>
          </w:p>
        </w:tc>
        <w:tc>
          <w:tcPr>
            <w:tcW w:w="2126" w:type="dxa"/>
            <w:vAlign w:val="center"/>
          </w:tcPr>
          <w:p w:rsidR="00996D7A" w:rsidRPr="0061749D" w:rsidRDefault="00996D7A" w:rsidP="00FD0866">
            <w:pPr>
              <w:jc w:val="center"/>
              <w:rPr>
                <w:rFonts w:ascii="仿宋" w:eastAsia="仿宋" w:hAnsi="仿宋"/>
                <w:szCs w:val="21"/>
              </w:rPr>
            </w:pPr>
            <w:r w:rsidRPr="0061749D">
              <w:rPr>
                <w:rFonts w:ascii="仿宋" w:eastAsia="仿宋" w:hAnsi="仿宋" w:hint="eastAsia"/>
                <w:szCs w:val="21"/>
              </w:rPr>
              <w:t>中国特色社会主义理论与实践研究</w:t>
            </w:r>
          </w:p>
        </w:tc>
        <w:tc>
          <w:tcPr>
            <w:tcW w:w="737" w:type="dxa"/>
            <w:vAlign w:val="center"/>
          </w:tcPr>
          <w:p w:rsidR="00996D7A" w:rsidRPr="0061749D" w:rsidRDefault="00996D7A" w:rsidP="0060525E">
            <w:pPr>
              <w:jc w:val="center"/>
              <w:rPr>
                <w:rFonts w:ascii="仿宋" w:eastAsia="仿宋" w:hAnsi="仿宋"/>
                <w:szCs w:val="21"/>
              </w:rPr>
            </w:pPr>
            <w:r>
              <w:rPr>
                <w:rFonts w:ascii="仿宋" w:eastAsia="仿宋" w:hAnsi="仿宋" w:hint="eastAsia"/>
                <w:szCs w:val="21"/>
              </w:rPr>
              <w:t>2</w:t>
            </w:r>
          </w:p>
        </w:tc>
        <w:tc>
          <w:tcPr>
            <w:tcW w:w="3374" w:type="dxa"/>
            <w:vAlign w:val="center"/>
          </w:tcPr>
          <w:p w:rsidR="00996D7A" w:rsidRPr="0061749D" w:rsidRDefault="0096697F" w:rsidP="0060525E">
            <w:pPr>
              <w:jc w:val="center"/>
              <w:rPr>
                <w:rFonts w:ascii="仿宋" w:eastAsia="仿宋" w:hAnsi="仿宋"/>
                <w:szCs w:val="21"/>
              </w:rPr>
            </w:pPr>
            <w:r>
              <w:rPr>
                <w:rFonts w:ascii="仿宋" w:eastAsia="仿宋" w:hAnsi="仿宋" w:hint="eastAsia"/>
                <w:szCs w:val="21"/>
              </w:rPr>
              <w:t>硕士</w:t>
            </w:r>
            <w:r w:rsidR="00996D7A">
              <w:rPr>
                <w:rFonts w:ascii="仿宋" w:eastAsia="仿宋" w:hAnsi="仿宋" w:hint="eastAsia"/>
                <w:szCs w:val="21"/>
              </w:rPr>
              <w:t>生必修</w:t>
            </w:r>
          </w:p>
        </w:tc>
      </w:tr>
      <w:tr w:rsidR="00996D7A" w:rsidRPr="0061749D" w:rsidTr="00634F48">
        <w:tc>
          <w:tcPr>
            <w:tcW w:w="1277" w:type="dxa"/>
            <w:vMerge/>
            <w:vAlign w:val="center"/>
          </w:tcPr>
          <w:p w:rsidR="00996D7A" w:rsidRPr="0061749D" w:rsidRDefault="00996D7A" w:rsidP="009F7AE6">
            <w:pPr>
              <w:spacing w:line="480" w:lineRule="exact"/>
              <w:jc w:val="center"/>
              <w:rPr>
                <w:rFonts w:ascii="仿宋" w:eastAsia="仿宋" w:hAnsi="仿宋"/>
                <w:szCs w:val="21"/>
              </w:rPr>
            </w:pPr>
          </w:p>
        </w:tc>
        <w:tc>
          <w:tcPr>
            <w:tcW w:w="1701" w:type="dxa"/>
            <w:vMerge/>
            <w:vAlign w:val="center"/>
          </w:tcPr>
          <w:p w:rsidR="00996D7A" w:rsidRPr="0061749D" w:rsidRDefault="00996D7A" w:rsidP="009F7AE6">
            <w:pPr>
              <w:spacing w:line="480" w:lineRule="exact"/>
              <w:jc w:val="center"/>
              <w:rPr>
                <w:rFonts w:ascii="仿宋" w:eastAsia="仿宋" w:hAnsi="仿宋"/>
                <w:szCs w:val="21"/>
              </w:rPr>
            </w:pPr>
          </w:p>
        </w:tc>
        <w:tc>
          <w:tcPr>
            <w:tcW w:w="2126" w:type="dxa"/>
            <w:vAlign w:val="center"/>
          </w:tcPr>
          <w:p w:rsidR="00996D7A" w:rsidRPr="0061749D" w:rsidRDefault="00996D7A" w:rsidP="00FD0866">
            <w:pPr>
              <w:jc w:val="center"/>
              <w:rPr>
                <w:rFonts w:ascii="仿宋" w:eastAsia="仿宋" w:hAnsi="仿宋"/>
                <w:szCs w:val="21"/>
              </w:rPr>
            </w:pPr>
            <w:r w:rsidRPr="0061749D">
              <w:rPr>
                <w:rFonts w:ascii="仿宋" w:eastAsia="仿宋" w:hAnsi="仿宋" w:hint="eastAsia"/>
                <w:szCs w:val="21"/>
              </w:rPr>
              <w:t>马克思主义与社会科学方法论</w:t>
            </w:r>
          </w:p>
        </w:tc>
        <w:tc>
          <w:tcPr>
            <w:tcW w:w="737" w:type="dxa"/>
            <w:vAlign w:val="center"/>
          </w:tcPr>
          <w:p w:rsidR="00996D7A" w:rsidRPr="0061749D" w:rsidRDefault="00996D7A" w:rsidP="0060525E">
            <w:pPr>
              <w:jc w:val="center"/>
              <w:rPr>
                <w:rFonts w:ascii="仿宋" w:eastAsia="仿宋" w:hAnsi="仿宋"/>
                <w:szCs w:val="21"/>
              </w:rPr>
            </w:pPr>
            <w:r>
              <w:rPr>
                <w:rFonts w:ascii="仿宋" w:eastAsia="仿宋" w:hAnsi="仿宋" w:hint="eastAsia"/>
                <w:szCs w:val="21"/>
              </w:rPr>
              <w:t>1</w:t>
            </w:r>
          </w:p>
        </w:tc>
        <w:tc>
          <w:tcPr>
            <w:tcW w:w="3374" w:type="dxa"/>
            <w:vAlign w:val="center"/>
          </w:tcPr>
          <w:p w:rsidR="00996D7A" w:rsidRPr="0061749D" w:rsidRDefault="00CB0D88" w:rsidP="0060525E">
            <w:pPr>
              <w:jc w:val="center"/>
              <w:rPr>
                <w:rFonts w:ascii="仿宋" w:eastAsia="仿宋" w:hAnsi="仿宋"/>
                <w:szCs w:val="21"/>
              </w:rPr>
            </w:pPr>
            <w:r>
              <w:rPr>
                <w:rFonts w:ascii="仿宋" w:eastAsia="仿宋" w:hAnsi="仿宋" w:hint="eastAsia"/>
                <w:szCs w:val="21"/>
              </w:rPr>
              <w:t>人文社科</w:t>
            </w:r>
            <w:r w:rsidR="0096697F">
              <w:rPr>
                <w:rFonts w:ascii="仿宋" w:eastAsia="仿宋" w:hAnsi="仿宋" w:hint="eastAsia"/>
                <w:szCs w:val="21"/>
              </w:rPr>
              <w:t>硕士</w:t>
            </w:r>
            <w:r w:rsidR="00996D7A">
              <w:rPr>
                <w:rFonts w:ascii="仿宋" w:eastAsia="仿宋" w:hAnsi="仿宋" w:hint="eastAsia"/>
                <w:szCs w:val="21"/>
              </w:rPr>
              <w:t>生必修</w:t>
            </w:r>
          </w:p>
        </w:tc>
      </w:tr>
      <w:tr w:rsidR="00996D7A" w:rsidRPr="0061749D" w:rsidTr="00634F48">
        <w:tc>
          <w:tcPr>
            <w:tcW w:w="1277" w:type="dxa"/>
            <w:vMerge/>
            <w:vAlign w:val="center"/>
          </w:tcPr>
          <w:p w:rsidR="00996D7A" w:rsidRPr="0061749D" w:rsidRDefault="00996D7A" w:rsidP="009F7AE6">
            <w:pPr>
              <w:spacing w:line="480" w:lineRule="exact"/>
              <w:jc w:val="center"/>
              <w:rPr>
                <w:rFonts w:ascii="仿宋" w:eastAsia="仿宋" w:hAnsi="仿宋"/>
                <w:szCs w:val="21"/>
              </w:rPr>
            </w:pPr>
          </w:p>
        </w:tc>
        <w:tc>
          <w:tcPr>
            <w:tcW w:w="1701" w:type="dxa"/>
            <w:vMerge/>
            <w:vAlign w:val="center"/>
          </w:tcPr>
          <w:p w:rsidR="00996D7A" w:rsidRPr="0061749D" w:rsidRDefault="00996D7A" w:rsidP="009F7AE6">
            <w:pPr>
              <w:spacing w:line="480" w:lineRule="exact"/>
              <w:jc w:val="center"/>
              <w:rPr>
                <w:rFonts w:ascii="仿宋" w:eastAsia="仿宋" w:hAnsi="仿宋"/>
                <w:szCs w:val="21"/>
              </w:rPr>
            </w:pPr>
          </w:p>
        </w:tc>
        <w:tc>
          <w:tcPr>
            <w:tcW w:w="2126" w:type="dxa"/>
            <w:vAlign w:val="center"/>
          </w:tcPr>
          <w:p w:rsidR="00996D7A" w:rsidRPr="0061749D" w:rsidRDefault="00996D7A" w:rsidP="00FD0866">
            <w:pPr>
              <w:jc w:val="center"/>
              <w:rPr>
                <w:rFonts w:ascii="仿宋" w:eastAsia="仿宋" w:hAnsi="仿宋"/>
                <w:szCs w:val="21"/>
              </w:rPr>
            </w:pPr>
            <w:r w:rsidRPr="0061749D">
              <w:rPr>
                <w:rFonts w:ascii="仿宋" w:eastAsia="仿宋" w:hAnsi="仿宋" w:hint="eastAsia"/>
                <w:szCs w:val="21"/>
              </w:rPr>
              <w:t>自然辩证法概论</w:t>
            </w:r>
          </w:p>
        </w:tc>
        <w:tc>
          <w:tcPr>
            <w:tcW w:w="737" w:type="dxa"/>
            <w:vAlign w:val="center"/>
          </w:tcPr>
          <w:p w:rsidR="00996D7A" w:rsidRPr="0061749D" w:rsidRDefault="00996D7A" w:rsidP="0060525E">
            <w:pPr>
              <w:jc w:val="center"/>
              <w:rPr>
                <w:rFonts w:ascii="仿宋" w:eastAsia="仿宋" w:hAnsi="仿宋"/>
                <w:szCs w:val="21"/>
              </w:rPr>
            </w:pPr>
            <w:r>
              <w:rPr>
                <w:rFonts w:ascii="仿宋" w:eastAsia="仿宋" w:hAnsi="仿宋" w:hint="eastAsia"/>
                <w:szCs w:val="21"/>
              </w:rPr>
              <w:t>1</w:t>
            </w:r>
          </w:p>
        </w:tc>
        <w:tc>
          <w:tcPr>
            <w:tcW w:w="3374" w:type="dxa"/>
          </w:tcPr>
          <w:p w:rsidR="00996D7A" w:rsidRPr="0061749D" w:rsidRDefault="0096697F" w:rsidP="0060525E">
            <w:pPr>
              <w:jc w:val="center"/>
              <w:rPr>
                <w:rFonts w:ascii="仿宋" w:eastAsia="仿宋" w:hAnsi="仿宋"/>
                <w:szCs w:val="21"/>
              </w:rPr>
            </w:pPr>
            <w:r>
              <w:rPr>
                <w:rFonts w:ascii="仿宋" w:eastAsia="仿宋" w:hAnsi="仿宋" w:hint="eastAsia"/>
                <w:szCs w:val="21"/>
              </w:rPr>
              <w:t>理工</w:t>
            </w:r>
            <w:proofErr w:type="gramStart"/>
            <w:r>
              <w:rPr>
                <w:rFonts w:ascii="仿宋" w:eastAsia="仿宋" w:hAnsi="仿宋" w:hint="eastAsia"/>
                <w:szCs w:val="21"/>
              </w:rPr>
              <w:t>医</w:t>
            </w:r>
            <w:proofErr w:type="gramEnd"/>
            <w:r>
              <w:rPr>
                <w:rFonts w:ascii="仿宋" w:eastAsia="仿宋" w:hAnsi="仿宋" w:hint="eastAsia"/>
                <w:szCs w:val="21"/>
              </w:rPr>
              <w:t>硕士</w:t>
            </w:r>
            <w:r w:rsidR="00996D7A">
              <w:rPr>
                <w:rFonts w:ascii="仿宋" w:eastAsia="仿宋" w:hAnsi="仿宋" w:hint="eastAsia"/>
                <w:szCs w:val="21"/>
              </w:rPr>
              <w:t>生必修</w:t>
            </w:r>
          </w:p>
        </w:tc>
      </w:tr>
      <w:tr w:rsidR="00996D7A" w:rsidRPr="0061749D" w:rsidTr="00634F48">
        <w:tc>
          <w:tcPr>
            <w:tcW w:w="1277" w:type="dxa"/>
            <w:vMerge/>
            <w:vAlign w:val="center"/>
          </w:tcPr>
          <w:p w:rsidR="00996D7A" w:rsidRPr="0061749D" w:rsidRDefault="00996D7A" w:rsidP="009F7AE6">
            <w:pPr>
              <w:spacing w:line="480" w:lineRule="exact"/>
              <w:jc w:val="center"/>
              <w:rPr>
                <w:rFonts w:ascii="仿宋" w:eastAsia="仿宋" w:hAnsi="仿宋"/>
                <w:szCs w:val="21"/>
              </w:rPr>
            </w:pPr>
          </w:p>
        </w:tc>
        <w:tc>
          <w:tcPr>
            <w:tcW w:w="1701" w:type="dxa"/>
            <w:vMerge/>
            <w:vAlign w:val="center"/>
          </w:tcPr>
          <w:p w:rsidR="00996D7A" w:rsidRPr="0061749D" w:rsidRDefault="00996D7A" w:rsidP="009F7AE6">
            <w:pPr>
              <w:spacing w:line="480" w:lineRule="exact"/>
              <w:jc w:val="center"/>
              <w:rPr>
                <w:rFonts w:ascii="仿宋" w:eastAsia="仿宋" w:hAnsi="仿宋"/>
                <w:szCs w:val="21"/>
              </w:rPr>
            </w:pPr>
          </w:p>
        </w:tc>
        <w:tc>
          <w:tcPr>
            <w:tcW w:w="2126" w:type="dxa"/>
            <w:vAlign w:val="center"/>
          </w:tcPr>
          <w:p w:rsidR="00996D7A" w:rsidRPr="0061749D" w:rsidRDefault="00996D7A" w:rsidP="00FD0866">
            <w:pPr>
              <w:jc w:val="center"/>
              <w:rPr>
                <w:rFonts w:ascii="仿宋" w:eastAsia="仿宋" w:hAnsi="仿宋"/>
                <w:szCs w:val="21"/>
              </w:rPr>
            </w:pPr>
            <w:r>
              <w:rPr>
                <w:rFonts w:ascii="仿宋" w:eastAsia="仿宋" w:hAnsi="仿宋" w:hint="eastAsia"/>
                <w:szCs w:val="21"/>
              </w:rPr>
              <w:t>硕士生外语</w:t>
            </w:r>
          </w:p>
        </w:tc>
        <w:tc>
          <w:tcPr>
            <w:tcW w:w="737" w:type="dxa"/>
            <w:vAlign w:val="center"/>
          </w:tcPr>
          <w:p w:rsidR="00996D7A" w:rsidRDefault="00996D7A" w:rsidP="0060525E">
            <w:pPr>
              <w:jc w:val="center"/>
              <w:rPr>
                <w:rFonts w:ascii="仿宋" w:eastAsia="仿宋" w:hAnsi="仿宋"/>
                <w:szCs w:val="21"/>
              </w:rPr>
            </w:pPr>
            <w:r>
              <w:rPr>
                <w:rFonts w:ascii="仿宋" w:eastAsia="仿宋" w:hAnsi="仿宋" w:hint="eastAsia"/>
                <w:szCs w:val="21"/>
              </w:rPr>
              <w:t>2</w:t>
            </w:r>
          </w:p>
        </w:tc>
        <w:tc>
          <w:tcPr>
            <w:tcW w:w="3374" w:type="dxa"/>
          </w:tcPr>
          <w:p w:rsidR="00996D7A" w:rsidRPr="0061749D" w:rsidRDefault="00E82F02" w:rsidP="0060525E">
            <w:pPr>
              <w:jc w:val="left"/>
              <w:rPr>
                <w:rFonts w:ascii="仿宋" w:eastAsia="仿宋" w:hAnsi="仿宋"/>
                <w:szCs w:val="21"/>
              </w:rPr>
            </w:pPr>
            <w:r>
              <w:rPr>
                <w:rFonts w:ascii="仿宋" w:eastAsia="仿宋" w:hAnsi="仿宋" w:hint="eastAsia"/>
                <w:szCs w:val="21"/>
              </w:rPr>
              <w:t>硕士生</w:t>
            </w:r>
            <w:r w:rsidR="00634F48">
              <w:rPr>
                <w:rFonts w:ascii="仿宋" w:eastAsia="仿宋" w:hAnsi="仿宋" w:hint="eastAsia"/>
                <w:szCs w:val="21"/>
              </w:rPr>
              <w:t>必修，</w:t>
            </w:r>
            <w:r w:rsidR="00996D7A">
              <w:rPr>
                <w:rFonts w:ascii="仿宋" w:eastAsia="仿宋" w:hAnsi="仿宋" w:hint="eastAsia"/>
                <w:szCs w:val="21"/>
              </w:rPr>
              <w:t>优秀者可申请免修。</w:t>
            </w:r>
          </w:p>
        </w:tc>
      </w:tr>
      <w:tr w:rsidR="00996D7A" w:rsidRPr="0061749D" w:rsidTr="00634F48">
        <w:tc>
          <w:tcPr>
            <w:tcW w:w="1277" w:type="dxa"/>
            <w:vMerge/>
            <w:vAlign w:val="center"/>
          </w:tcPr>
          <w:p w:rsidR="00996D7A" w:rsidRPr="0061749D" w:rsidRDefault="00996D7A" w:rsidP="009F7AE6">
            <w:pPr>
              <w:spacing w:line="480" w:lineRule="exact"/>
              <w:jc w:val="center"/>
              <w:rPr>
                <w:rFonts w:ascii="仿宋" w:eastAsia="仿宋" w:hAnsi="仿宋"/>
                <w:szCs w:val="21"/>
              </w:rPr>
            </w:pPr>
          </w:p>
        </w:tc>
        <w:tc>
          <w:tcPr>
            <w:tcW w:w="1701" w:type="dxa"/>
            <w:vAlign w:val="center"/>
          </w:tcPr>
          <w:p w:rsidR="00996D7A" w:rsidRPr="0061749D" w:rsidRDefault="00996D7A" w:rsidP="009F7AE6">
            <w:pPr>
              <w:spacing w:line="480" w:lineRule="exact"/>
              <w:jc w:val="center"/>
              <w:rPr>
                <w:rFonts w:ascii="仿宋" w:eastAsia="仿宋" w:hAnsi="仿宋"/>
                <w:szCs w:val="21"/>
              </w:rPr>
            </w:pPr>
            <w:r w:rsidRPr="0061749D">
              <w:rPr>
                <w:rFonts w:ascii="仿宋" w:eastAsia="仿宋" w:hAnsi="仿宋" w:hint="eastAsia"/>
                <w:szCs w:val="21"/>
              </w:rPr>
              <w:t>学科通开课</w:t>
            </w:r>
          </w:p>
        </w:tc>
        <w:tc>
          <w:tcPr>
            <w:tcW w:w="2126" w:type="dxa"/>
            <w:vAlign w:val="center"/>
          </w:tcPr>
          <w:p w:rsidR="00996D7A" w:rsidRPr="0061749D" w:rsidRDefault="00996D7A" w:rsidP="00FD0866">
            <w:pPr>
              <w:jc w:val="center"/>
              <w:rPr>
                <w:rFonts w:ascii="仿宋" w:eastAsia="仿宋" w:hAnsi="仿宋"/>
                <w:szCs w:val="21"/>
              </w:rPr>
            </w:pPr>
          </w:p>
        </w:tc>
        <w:tc>
          <w:tcPr>
            <w:tcW w:w="737" w:type="dxa"/>
            <w:vAlign w:val="center"/>
          </w:tcPr>
          <w:p w:rsidR="00996D7A" w:rsidRPr="0061749D" w:rsidRDefault="00996D7A" w:rsidP="0060525E">
            <w:pPr>
              <w:jc w:val="center"/>
              <w:rPr>
                <w:rFonts w:ascii="仿宋" w:eastAsia="仿宋" w:hAnsi="仿宋"/>
                <w:szCs w:val="21"/>
              </w:rPr>
            </w:pPr>
            <w:r>
              <w:rPr>
                <w:rFonts w:ascii="仿宋" w:eastAsia="仿宋" w:hAnsi="仿宋" w:hint="eastAsia"/>
                <w:szCs w:val="21"/>
              </w:rPr>
              <w:t>≥</w:t>
            </w:r>
            <w:r w:rsidRPr="00F26B3B">
              <w:rPr>
                <w:rFonts w:ascii="仿宋" w:eastAsia="仿宋" w:hAnsi="仿宋" w:hint="eastAsia"/>
                <w:szCs w:val="21"/>
              </w:rPr>
              <w:t>8</w:t>
            </w:r>
          </w:p>
        </w:tc>
        <w:tc>
          <w:tcPr>
            <w:tcW w:w="3374" w:type="dxa"/>
          </w:tcPr>
          <w:p w:rsidR="00996D7A" w:rsidRPr="00964CB1" w:rsidRDefault="00996D7A" w:rsidP="0060525E">
            <w:pPr>
              <w:rPr>
                <w:rFonts w:ascii="仿宋" w:eastAsia="仿宋" w:hAnsi="仿宋"/>
                <w:szCs w:val="21"/>
              </w:rPr>
            </w:pPr>
            <w:r w:rsidRPr="00964CB1">
              <w:rPr>
                <w:rFonts w:ascii="仿宋" w:eastAsia="仿宋" w:hAnsi="仿宋" w:hint="eastAsia"/>
                <w:szCs w:val="21"/>
              </w:rPr>
              <w:t>同一个一级学科</w:t>
            </w:r>
            <w:r w:rsidR="0096697F">
              <w:rPr>
                <w:rFonts w:ascii="仿宋" w:eastAsia="仿宋" w:hAnsi="仿宋" w:hint="eastAsia"/>
                <w:szCs w:val="21"/>
              </w:rPr>
              <w:t>硕士</w:t>
            </w:r>
            <w:r w:rsidR="005A1B12">
              <w:rPr>
                <w:rFonts w:ascii="仿宋" w:eastAsia="仿宋" w:hAnsi="仿宋" w:hint="eastAsia"/>
                <w:szCs w:val="21"/>
              </w:rPr>
              <w:t>生共同学习的课程</w:t>
            </w:r>
            <w:r w:rsidR="00680842">
              <w:rPr>
                <w:rFonts w:ascii="仿宋" w:eastAsia="仿宋" w:hAnsi="仿宋" w:hint="eastAsia"/>
                <w:szCs w:val="21"/>
              </w:rPr>
              <w:t>，包括本学科科学研究方法论和学科基础</w:t>
            </w:r>
            <w:r w:rsidR="00680842" w:rsidRPr="00964CB1">
              <w:rPr>
                <w:rFonts w:ascii="仿宋" w:eastAsia="仿宋" w:hAnsi="仿宋" w:hint="eastAsia"/>
                <w:szCs w:val="21"/>
              </w:rPr>
              <w:t>课</w:t>
            </w:r>
            <w:r w:rsidR="00A7589B">
              <w:rPr>
                <w:rFonts w:ascii="仿宋" w:eastAsia="仿宋" w:hAnsi="仿宋" w:hint="eastAsia"/>
                <w:szCs w:val="21"/>
              </w:rPr>
              <w:t>等</w:t>
            </w:r>
            <w:r w:rsidR="00680842" w:rsidRPr="00964CB1">
              <w:rPr>
                <w:rFonts w:ascii="仿宋" w:eastAsia="仿宋" w:hAnsi="仿宋" w:hint="eastAsia"/>
                <w:szCs w:val="21"/>
              </w:rPr>
              <w:t>。</w:t>
            </w:r>
          </w:p>
        </w:tc>
      </w:tr>
      <w:tr w:rsidR="00996D7A" w:rsidRPr="0061749D" w:rsidTr="00634F48">
        <w:tc>
          <w:tcPr>
            <w:tcW w:w="1277" w:type="dxa"/>
            <w:vMerge/>
            <w:vAlign w:val="center"/>
          </w:tcPr>
          <w:p w:rsidR="00996D7A" w:rsidRPr="0061749D" w:rsidRDefault="00996D7A" w:rsidP="009F7AE6">
            <w:pPr>
              <w:spacing w:line="480" w:lineRule="exact"/>
              <w:jc w:val="center"/>
              <w:rPr>
                <w:rFonts w:ascii="仿宋" w:eastAsia="仿宋" w:hAnsi="仿宋"/>
                <w:szCs w:val="21"/>
              </w:rPr>
            </w:pPr>
          </w:p>
        </w:tc>
        <w:tc>
          <w:tcPr>
            <w:tcW w:w="1701" w:type="dxa"/>
            <w:vAlign w:val="center"/>
          </w:tcPr>
          <w:p w:rsidR="00996D7A" w:rsidRPr="0061749D" w:rsidRDefault="00442676" w:rsidP="009F7AE6">
            <w:pPr>
              <w:spacing w:line="480" w:lineRule="exact"/>
              <w:jc w:val="center"/>
              <w:rPr>
                <w:rFonts w:ascii="仿宋" w:eastAsia="仿宋" w:hAnsi="仿宋"/>
                <w:szCs w:val="21"/>
              </w:rPr>
            </w:pPr>
            <w:r>
              <w:rPr>
                <w:rFonts w:ascii="仿宋" w:eastAsia="仿宋" w:hAnsi="仿宋" w:hint="eastAsia"/>
                <w:szCs w:val="21"/>
              </w:rPr>
              <w:t>研究</w:t>
            </w:r>
            <w:r w:rsidR="00996D7A" w:rsidRPr="0061749D">
              <w:rPr>
                <w:rFonts w:ascii="仿宋" w:eastAsia="仿宋" w:hAnsi="仿宋" w:hint="eastAsia"/>
                <w:szCs w:val="21"/>
              </w:rPr>
              <w:t>方向必修课</w:t>
            </w:r>
          </w:p>
        </w:tc>
        <w:tc>
          <w:tcPr>
            <w:tcW w:w="2126" w:type="dxa"/>
            <w:vAlign w:val="center"/>
          </w:tcPr>
          <w:p w:rsidR="00996D7A" w:rsidRPr="0061749D" w:rsidRDefault="00996D7A" w:rsidP="00FD0866">
            <w:pPr>
              <w:jc w:val="center"/>
              <w:rPr>
                <w:rFonts w:ascii="仿宋" w:eastAsia="仿宋" w:hAnsi="仿宋"/>
                <w:szCs w:val="21"/>
              </w:rPr>
            </w:pPr>
          </w:p>
        </w:tc>
        <w:tc>
          <w:tcPr>
            <w:tcW w:w="737" w:type="dxa"/>
            <w:vAlign w:val="center"/>
          </w:tcPr>
          <w:p w:rsidR="00996D7A" w:rsidRPr="0061749D" w:rsidRDefault="00996D7A" w:rsidP="0060525E">
            <w:pPr>
              <w:jc w:val="center"/>
              <w:rPr>
                <w:rFonts w:ascii="仿宋" w:eastAsia="仿宋" w:hAnsi="仿宋"/>
                <w:szCs w:val="21"/>
              </w:rPr>
            </w:pPr>
            <w:r>
              <w:rPr>
                <w:rFonts w:ascii="仿宋" w:eastAsia="仿宋" w:hAnsi="仿宋" w:hint="eastAsia"/>
                <w:szCs w:val="21"/>
              </w:rPr>
              <w:t>≥</w:t>
            </w:r>
            <w:r w:rsidRPr="00F26B3B">
              <w:rPr>
                <w:rFonts w:ascii="仿宋" w:eastAsia="仿宋" w:hAnsi="仿宋" w:hint="eastAsia"/>
                <w:szCs w:val="21"/>
              </w:rPr>
              <w:t>4</w:t>
            </w:r>
          </w:p>
        </w:tc>
        <w:tc>
          <w:tcPr>
            <w:tcW w:w="3374" w:type="dxa"/>
            <w:vAlign w:val="center"/>
          </w:tcPr>
          <w:p w:rsidR="00996D7A" w:rsidRPr="0061749D" w:rsidRDefault="00E82F02" w:rsidP="00FC4D52">
            <w:pPr>
              <w:rPr>
                <w:rFonts w:ascii="仿宋" w:eastAsia="仿宋" w:hAnsi="仿宋"/>
                <w:szCs w:val="21"/>
              </w:rPr>
            </w:pPr>
            <w:r>
              <w:rPr>
                <w:rFonts w:ascii="仿宋" w:eastAsia="仿宋" w:hAnsi="仿宋" w:hint="eastAsia"/>
                <w:szCs w:val="21"/>
              </w:rPr>
              <w:t>相同研究</w:t>
            </w:r>
            <w:r w:rsidR="0096697F">
              <w:rPr>
                <w:rFonts w:ascii="仿宋" w:eastAsia="仿宋" w:hAnsi="仿宋" w:hint="eastAsia"/>
                <w:szCs w:val="21"/>
              </w:rPr>
              <w:t>方向</w:t>
            </w:r>
            <w:r>
              <w:rPr>
                <w:rFonts w:ascii="仿宋" w:eastAsia="仿宋" w:hAnsi="仿宋" w:hint="eastAsia"/>
                <w:szCs w:val="21"/>
              </w:rPr>
              <w:t>的</w:t>
            </w:r>
            <w:r w:rsidR="0096697F">
              <w:rPr>
                <w:rFonts w:ascii="仿宋" w:eastAsia="仿宋" w:hAnsi="仿宋" w:hint="eastAsia"/>
                <w:szCs w:val="21"/>
              </w:rPr>
              <w:t>硕士</w:t>
            </w:r>
            <w:r>
              <w:rPr>
                <w:rFonts w:ascii="仿宋" w:eastAsia="仿宋" w:hAnsi="仿宋" w:hint="eastAsia"/>
                <w:szCs w:val="21"/>
              </w:rPr>
              <w:t>生必修</w:t>
            </w:r>
          </w:p>
        </w:tc>
      </w:tr>
      <w:tr w:rsidR="00996D7A" w:rsidRPr="0061749D" w:rsidTr="00634F48">
        <w:tc>
          <w:tcPr>
            <w:tcW w:w="1277" w:type="dxa"/>
            <w:vMerge w:val="restart"/>
            <w:vAlign w:val="center"/>
          </w:tcPr>
          <w:p w:rsidR="00996D7A" w:rsidRPr="0061749D" w:rsidRDefault="00B72D5A" w:rsidP="0074579C">
            <w:pPr>
              <w:spacing w:line="480" w:lineRule="exact"/>
              <w:jc w:val="center"/>
              <w:rPr>
                <w:rFonts w:ascii="仿宋" w:eastAsia="仿宋" w:hAnsi="仿宋"/>
                <w:szCs w:val="21"/>
              </w:rPr>
            </w:pPr>
            <w:r>
              <w:rPr>
                <w:rFonts w:ascii="仿宋" w:eastAsia="仿宋" w:hAnsi="仿宋" w:hint="eastAsia"/>
                <w:szCs w:val="21"/>
              </w:rPr>
              <w:t>选修</w:t>
            </w:r>
            <w:r w:rsidR="00996D7A" w:rsidRPr="0061749D">
              <w:rPr>
                <w:rFonts w:ascii="仿宋" w:eastAsia="仿宋" w:hAnsi="仿宋" w:hint="eastAsia"/>
                <w:szCs w:val="21"/>
              </w:rPr>
              <w:t>课</w:t>
            </w:r>
          </w:p>
        </w:tc>
        <w:tc>
          <w:tcPr>
            <w:tcW w:w="1701" w:type="dxa"/>
            <w:vAlign w:val="center"/>
          </w:tcPr>
          <w:p w:rsidR="00996D7A" w:rsidRPr="0061749D" w:rsidRDefault="00996D7A" w:rsidP="009F7AE6">
            <w:pPr>
              <w:spacing w:line="480" w:lineRule="exact"/>
              <w:jc w:val="center"/>
              <w:rPr>
                <w:rFonts w:ascii="仿宋" w:eastAsia="仿宋" w:hAnsi="仿宋"/>
                <w:szCs w:val="21"/>
              </w:rPr>
            </w:pPr>
            <w:r>
              <w:rPr>
                <w:rFonts w:ascii="仿宋" w:eastAsia="仿宋" w:hAnsi="仿宋" w:hint="eastAsia"/>
                <w:szCs w:val="21"/>
              </w:rPr>
              <w:t>专业选修课</w:t>
            </w:r>
          </w:p>
        </w:tc>
        <w:tc>
          <w:tcPr>
            <w:tcW w:w="2126" w:type="dxa"/>
            <w:vAlign w:val="center"/>
          </w:tcPr>
          <w:p w:rsidR="00996D7A" w:rsidRPr="0061749D" w:rsidRDefault="00996D7A" w:rsidP="00FD0866">
            <w:pPr>
              <w:jc w:val="center"/>
              <w:rPr>
                <w:rFonts w:ascii="仿宋" w:eastAsia="仿宋" w:hAnsi="仿宋"/>
                <w:szCs w:val="21"/>
              </w:rPr>
            </w:pPr>
          </w:p>
        </w:tc>
        <w:tc>
          <w:tcPr>
            <w:tcW w:w="737" w:type="dxa"/>
            <w:vAlign w:val="center"/>
          </w:tcPr>
          <w:p w:rsidR="00996D7A" w:rsidRPr="0061749D" w:rsidRDefault="00996D7A" w:rsidP="0060525E">
            <w:pPr>
              <w:jc w:val="center"/>
              <w:rPr>
                <w:rFonts w:ascii="仿宋" w:eastAsia="仿宋" w:hAnsi="仿宋"/>
                <w:szCs w:val="21"/>
              </w:rPr>
            </w:pPr>
          </w:p>
        </w:tc>
        <w:tc>
          <w:tcPr>
            <w:tcW w:w="3374" w:type="dxa"/>
            <w:vAlign w:val="center"/>
          </w:tcPr>
          <w:p w:rsidR="00996D7A" w:rsidRPr="0061749D" w:rsidRDefault="00B9595D" w:rsidP="00FC4D52">
            <w:pPr>
              <w:rPr>
                <w:rFonts w:ascii="仿宋" w:eastAsia="仿宋" w:hAnsi="仿宋"/>
                <w:szCs w:val="21"/>
              </w:rPr>
            </w:pPr>
            <w:r>
              <w:rPr>
                <w:rFonts w:ascii="仿宋" w:eastAsia="仿宋" w:hAnsi="仿宋" w:hint="eastAsia"/>
                <w:szCs w:val="21"/>
              </w:rPr>
              <w:t>培养单位自定</w:t>
            </w:r>
          </w:p>
        </w:tc>
      </w:tr>
      <w:tr w:rsidR="00996D7A" w:rsidRPr="0061749D" w:rsidTr="00634F48">
        <w:tc>
          <w:tcPr>
            <w:tcW w:w="1277" w:type="dxa"/>
            <w:vMerge/>
            <w:vAlign w:val="center"/>
          </w:tcPr>
          <w:p w:rsidR="00996D7A" w:rsidRPr="0061749D" w:rsidRDefault="00996D7A" w:rsidP="009F7AE6">
            <w:pPr>
              <w:spacing w:line="480" w:lineRule="exact"/>
              <w:jc w:val="center"/>
              <w:rPr>
                <w:rFonts w:ascii="仿宋" w:eastAsia="仿宋" w:hAnsi="仿宋"/>
                <w:szCs w:val="21"/>
              </w:rPr>
            </w:pPr>
          </w:p>
        </w:tc>
        <w:tc>
          <w:tcPr>
            <w:tcW w:w="1701" w:type="dxa"/>
            <w:vAlign w:val="center"/>
          </w:tcPr>
          <w:p w:rsidR="00996D7A" w:rsidRDefault="00996D7A" w:rsidP="009F7AE6">
            <w:pPr>
              <w:spacing w:line="480" w:lineRule="exact"/>
              <w:jc w:val="center"/>
              <w:rPr>
                <w:rFonts w:ascii="仿宋" w:eastAsia="仿宋" w:hAnsi="仿宋"/>
                <w:szCs w:val="21"/>
              </w:rPr>
            </w:pPr>
            <w:r>
              <w:rPr>
                <w:rFonts w:ascii="仿宋" w:eastAsia="仿宋" w:hAnsi="仿宋" w:hint="eastAsia"/>
                <w:szCs w:val="21"/>
              </w:rPr>
              <w:t>公共选修课</w:t>
            </w:r>
          </w:p>
        </w:tc>
        <w:tc>
          <w:tcPr>
            <w:tcW w:w="2126" w:type="dxa"/>
            <w:vAlign w:val="center"/>
          </w:tcPr>
          <w:p w:rsidR="00996D7A" w:rsidRPr="0061749D" w:rsidRDefault="00996D7A" w:rsidP="00FD0866">
            <w:pPr>
              <w:jc w:val="center"/>
              <w:rPr>
                <w:rFonts w:ascii="仿宋" w:eastAsia="仿宋" w:hAnsi="仿宋"/>
                <w:szCs w:val="21"/>
              </w:rPr>
            </w:pPr>
          </w:p>
        </w:tc>
        <w:tc>
          <w:tcPr>
            <w:tcW w:w="737" w:type="dxa"/>
            <w:vAlign w:val="center"/>
          </w:tcPr>
          <w:p w:rsidR="00996D7A" w:rsidRPr="0061749D" w:rsidRDefault="00996D7A" w:rsidP="0060525E">
            <w:pPr>
              <w:jc w:val="center"/>
              <w:rPr>
                <w:rFonts w:ascii="仿宋" w:eastAsia="仿宋" w:hAnsi="仿宋"/>
                <w:szCs w:val="21"/>
              </w:rPr>
            </w:pPr>
          </w:p>
        </w:tc>
        <w:tc>
          <w:tcPr>
            <w:tcW w:w="3374" w:type="dxa"/>
            <w:vAlign w:val="center"/>
          </w:tcPr>
          <w:p w:rsidR="00996D7A" w:rsidRPr="00964CB1" w:rsidRDefault="00B9595D" w:rsidP="00FC4D52">
            <w:pPr>
              <w:rPr>
                <w:rFonts w:ascii="仿宋" w:eastAsia="仿宋" w:hAnsi="仿宋"/>
                <w:szCs w:val="21"/>
              </w:rPr>
            </w:pPr>
            <w:r>
              <w:rPr>
                <w:rFonts w:ascii="仿宋" w:eastAsia="仿宋" w:hAnsi="仿宋" w:hint="eastAsia"/>
                <w:szCs w:val="21"/>
              </w:rPr>
              <w:t>研究生自选</w:t>
            </w:r>
          </w:p>
        </w:tc>
      </w:tr>
      <w:tr w:rsidR="00996D7A" w:rsidRPr="0061749D" w:rsidTr="00634F48">
        <w:tc>
          <w:tcPr>
            <w:tcW w:w="2978" w:type="dxa"/>
            <w:gridSpan w:val="2"/>
            <w:vAlign w:val="center"/>
          </w:tcPr>
          <w:p w:rsidR="00996D7A" w:rsidRPr="0061749D" w:rsidRDefault="00996D7A" w:rsidP="0074579C">
            <w:pPr>
              <w:spacing w:line="480" w:lineRule="exact"/>
              <w:jc w:val="center"/>
              <w:rPr>
                <w:rFonts w:ascii="仿宋" w:eastAsia="仿宋" w:hAnsi="仿宋"/>
                <w:szCs w:val="21"/>
              </w:rPr>
            </w:pPr>
            <w:r w:rsidRPr="0061749D">
              <w:rPr>
                <w:rFonts w:ascii="仿宋" w:eastAsia="仿宋" w:hAnsi="仿宋" w:hint="eastAsia"/>
                <w:szCs w:val="21"/>
              </w:rPr>
              <w:t>补修</w:t>
            </w:r>
            <w:r>
              <w:rPr>
                <w:rFonts w:ascii="仿宋" w:eastAsia="仿宋" w:hAnsi="仿宋" w:hint="eastAsia"/>
                <w:szCs w:val="21"/>
              </w:rPr>
              <w:t>课</w:t>
            </w:r>
          </w:p>
        </w:tc>
        <w:tc>
          <w:tcPr>
            <w:tcW w:w="2126" w:type="dxa"/>
            <w:vAlign w:val="center"/>
          </w:tcPr>
          <w:p w:rsidR="00996D7A" w:rsidRPr="0061749D" w:rsidRDefault="00996D7A" w:rsidP="0060525E">
            <w:pPr>
              <w:jc w:val="center"/>
              <w:rPr>
                <w:rFonts w:ascii="仿宋" w:eastAsia="仿宋" w:hAnsi="仿宋"/>
                <w:szCs w:val="21"/>
              </w:rPr>
            </w:pPr>
          </w:p>
        </w:tc>
        <w:tc>
          <w:tcPr>
            <w:tcW w:w="737" w:type="dxa"/>
            <w:vAlign w:val="center"/>
          </w:tcPr>
          <w:p w:rsidR="00996D7A" w:rsidRPr="0061749D" w:rsidRDefault="00996D7A" w:rsidP="0060525E">
            <w:pPr>
              <w:jc w:val="center"/>
              <w:rPr>
                <w:rFonts w:ascii="仿宋" w:eastAsia="仿宋" w:hAnsi="仿宋"/>
                <w:szCs w:val="21"/>
              </w:rPr>
            </w:pPr>
          </w:p>
        </w:tc>
        <w:tc>
          <w:tcPr>
            <w:tcW w:w="3374" w:type="dxa"/>
          </w:tcPr>
          <w:p w:rsidR="00996D7A" w:rsidRPr="00964CB1" w:rsidRDefault="001A2FD0" w:rsidP="0060525E">
            <w:pPr>
              <w:rPr>
                <w:rFonts w:ascii="仿宋" w:eastAsia="仿宋" w:hAnsi="仿宋"/>
                <w:szCs w:val="21"/>
              </w:rPr>
            </w:pPr>
            <w:r>
              <w:rPr>
                <w:rFonts w:ascii="仿宋" w:eastAsia="仿宋" w:hAnsi="仿宋" w:hint="eastAsia"/>
                <w:szCs w:val="21"/>
              </w:rPr>
              <w:t>跨学科或以同等学力录取</w:t>
            </w:r>
            <w:r w:rsidR="00996D7A">
              <w:rPr>
                <w:rFonts w:ascii="仿宋" w:eastAsia="仿宋" w:hAnsi="仿宋" w:hint="eastAsia"/>
                <w:szCs w:val="21"/>
              </w:rPr>
              <w:t>的</w:t>
            </w:r>
            <w:r w:rsidR="0096697F">
              <w:rPr>
                <w:rFonts w:ascii="仿宋" w:eastAsia="仿宋" w:hAnsi="仿宋" w:hint="eastAsia"/>
                <w:szCs w:val="21"/>
              </w:rPr>
              <w:t>硕士</w:t>
            </w:r>
            <w:r w:rsidR="00996D7A" w:rsidRPr="00964CB1">
              <w:rPr>
                <w:rFonts w:ascii="仿宋" w:eastAsia="仿宋" w:hAnsi="仿宋" w:hint="eastAsia"/>
                <w:szCs w:val="21"/>
              </w:rPr>
              <w:t>生须补修</w:t>
            </w:r>
            <w:r w:rsidR="00996D7A">
              <w:rPr>
                <w:rFonts w:ascii="仿宋" w:eastAsia="仿宋" w:hAnsi="仿宋" w:hint="eastAsia"/>
                <w:szCs w:val="21"/>
              </w:rPr>
              <w:t>本科相关</w:t>
            </w:r>
            <w:r w:rsidR="004D3C7B">
              <w:rPr>
                <w:rFonts w:ascii="仿宋" w:eastAsia="仿宋" w:hAnsi="仿宋" w:hint="eastAsia"/>
                <w:szCs w:val="21"/>
              </w:rPr>
              <w:t>专业</w:t>
            </w:r>
            <w:r w:rsidR="00996D7A">
              <w:rPr>
                <w:rFonts w:ascii="仿宋" w:eastAsia="仿宋" w:hAnsi="仿宋" w:hint="eastAsia"/>
                <w:szCs w:val="21"/>
              </w:rPr>
              <w:t>课程，补修课不</w:t>
            </w:r>
            <w:r w:rsidR="00996D7A" w:rsidRPr="00964CB1">
              <w:rPr>
                <w:rFonts w:ascii="仿宋" w:eastAsia="仿宋" w:hAnsi="仿宋" w:hint="eastAsia"/>
                <w:szCs w:val="21"/>
              </w:rPr>
              <w:t>少于2</w:t>
            </w:r>
            <w:r w:rsidR="00996D7A">
              <w:rPr>
                <w:rFonts w:ascii="仿宋" w:eastAsia="仿宋" w:hAnsi="仿宋" w:hint="eastAsia"/>
                <w:szCs w:val="21"/>
              </w:rPr>
              <w:t>门，不计学分</w:t>
            </w:r>
            <w:r w:rsidR="00996D7A" w:rsidRPr="00964CB1">
              <w:rPr>
                <w:rFonts w:ascii="仿宋" w:eastAsia="仿宋" w:hAnsi="仿宋" w:hint="eastAsia"/>
                <w:szCs w:val="21"/>
              </w:rPr>
              <w:t>。</w:t>
            </w:r>
          </w:p>
        </w:tc>
      </w:tr>
    </w:tbl>
    <w:p w:rsidR="00132A99" w:rsidRDefault="0021106D"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（3）课程设置要求</w:t>
      </w:r>
    </w:p>
    <w:p w:rsidR="00646ED0" w:rsidRDefault="00646ED0" w:rsidP="006304BD">
      <w:pPr>
        <w:spacing w:line="480" w:lineRule="exact"/>
        <w:ind w:firstLineChars="200" w:firstLine="560"/>
        <w:jc w:val="left"/>
        <w:rPr>
          <w:rFonts w:ascii="仿宋" w:eastAsia="仿宋" w:hAnsi="仿宋"/>
          <w:sz w:val="28"/>
          <w:szCs w:val="28"/>
        </w:rPr>
      </w:pPr>
      <w:r w:rsidRPr="006304BD">
        <w:rPr>
          <w:rFonts w:ascii="仿宋" w:eastAsia="仿宋" w:hAnsi="仿宋" w:hint="eastAsia"/>
          <w:sz w:val="28"/>
          <w:szCs w:val="28"/>
        </w:rPr>
        <w:t>全面落实《新时代高校思想政治理论课教学工作基本要求》</w:t>
      </w:r>
      <w:r w:rsidR="00AB61EC">
        <w:rPr>
          <w:rFonts w:ascii="仿宋" w:eastAsia="仿宋" w:hAnsi="仿宋" w:hint="eastAsia"/>
          <w:sz w:val="28"/>
          <w:szCs w:val="28"/>
        </w:rPr>
        <w:t>（教社科[2018]2号）</w:t>
      </w:r>
      <w:r w:rsidRPr="006304BD">
        <w:rPr>
          <w:rFonts w:ascii="仿宋" w:eastAsia="仿宋" w:hAnsi="仿宋" w:hint="eastAsia"/>
          <w:sz w:val="28"/>
          <w:szCs w:val="28"/>
        </w:rPr>
        <w:t>，</w:t>
      </w:r>
      <w:r w:rsidR="00D930A6">
        <w:rPr>
          <w:rFonts w:ascii="仿宋" w:eastAsia="仿宋" w:hAnsi="仿宋" w:hint="eastAsia"/>
          <w:sz w:val="28"/>
          <w:szCs w:val="28"/>
        </w:rPr>
        <w:t>深入</w:t>
      </w:r>
      <w:proofErr w:type="gramStart"/>
      <w:r w:rsidR="00D930A6">
        <w:rPr>
          <w:rFonts w:ascii="仿宋" w:eastAsia="仿宋" w:hAnsi="仿宋" w:hint="eastAsia"/>
          <w:sz w:val="28"/>
          <w:szCs w:val="28"/>
        </w:rPr>
        <w:t>推进</w:t>
      </w:r>
      <w:r w:rsidR="006304BD">
        <w:rPr>
          <w:rFonts w:ascii="仿宋" w:eastAsia="仿宋" w:hAnsi="仿宋" w:hint="eastAsia"/>
          <w:sz w:val="28"/>
          <w:szCs w:val="28"/>
        </w:rPr>
        <w:t>思政课程</w:t>
      </w:r>
      <w:proofErr w:type="gramEnd"/>
      <w:r w:rsidR="00D930A6">
        <w:rPr>
          <w:rFonts w:ascii="仿宋" w:eastAsia="仿宋" w:hAnsi="仿宋" w:hint="eastAsia"/>
          <w:sz w:val="28"/>
          <w:szCs w:val="28"/>
        </w:rPr>
        <w:t>与</w:t>
      </w:r>
      <w:proofErr w:type="gramStart"/>
      <w:r w:rsidR="00D930A6">
        <w:rPr>
          <w:rFonts w:ascii="仿宋" w:eastAsia="仿宋" w:hAnsi="仿宋" w:hint="eastAsia"/>
          <w:sz w:val="28"/>
          <w:szCs w:val="28"/>
        </w:rPr>
        <w:t>课程思政建设</w:t>
      </w:r>
      <w:proofErr w:type="gramEnd"/>
      <w:r w:rsidR="00497C8C">
        <w:rPr>
          <w:rFonts w:ascii="仿宋" w:eastAsia="仿宋" w:hAnsi="仿宋" w:hint="eastAsia"/>
          <w:sz w:val="28"/>
          <w:szCs w:val="28"/>
        </w:rPr>
        <w:t>，将</w:t>
      </w:r>
      <w:r w:rsidR="005247D6">
        <w:rPr>
          <w:rFonts w:ascii="仿宋" w:eastAsia="仿宋" w:hAnsi="仿宋" w:hint="eastAsia"/>
          <w:sz w:val="28"/>
          <w:szCs w:val="28"/>
        </w:rPr>
        <w:t>理想信念教育和</w:t>
      </w:r>
      <w:r w:rsidR="006304BD">
        <w:rPr>
          <w:rFonts w:ascii="仿宋" w:eastAsia="仿宋" w:hAnsi="仿宋" w:hint="eastAsia"/>
          <w:sz w:val="28"/>
          <w:szCs w:val="28"/>
        </w:rPr>
        <w:t>社会主义核心价值观融入到专业</w:t>
      </w:r>
      <w:r w:rsidR="00D676B2">
        <w:rPr>
          <w:rFonts w:ascii="仿宋" w:eastAsia="仿宋" w:hAnsi="仿宋" w:hint="eastAsia"/>
          <w:sz w:val="28"/>
          <w:szCs w:val="28"/>
        </w:rPr>
        <w:t>课程</w:t>
      </w:r>
      <w:r w:rsidR="006304BD">
        <w:rPr>
          <w:rFonts w:ascii="仿宋" w:eastAsia="仿宋" w:hAnsi="仿宋" w:hint="eastAsia"/>
          <w:sz w:val="28"/>
          <w:szCs w:val="28"/>
        </w:rPr>
        <w:t>教育教学</w:t>
      </w:r>
      <w:r w:rsidR="00190BB6">
        <w:rPr>
          <w:rFonts w:ascii="仿宋" w:eastAsia="仿宋" w:hAnsi="仿宋" w:hint="eastAsia"/>
          <w:sz w:val="28"/>
          <w:szCs w:val="28"/>
        </w:rPr>
        <w:t>中；</w:t>
      </w:r>
    </w:p>
    <w:p w:rsidR="0057253D" w:rsidRDefault="00827CBE" w:rsidP="009F7AE6">
      <w:pPr>
        <w:spacing w:line="480" w:lineRule="exact"/>
        <w:ind w:firstLineChars="200" w:firstLine="560"/>
        <w:jc w:val="left"/>
        <w:rPr>
          <w:rFonts w:ascii="仿宋" w:eastAsia="仿宋" w:hAnsi="仿宋"/>
          <w:sz w:val="28"/>
          <w:szCs w:val="28"/>
        </w:rPr>
      </w:pPr>
      <w:r>
        <w:rPr>
          <w:rFonts w:ascii="仿宋" w:eastAsia="仿宋" w:hAnsi="仿宋" w:hint="eastAsia"/>
          <w:sz w:val="28"/>
          <w:szCs w:val="28"/>
        </w:rPr>
        <w:lastRenderedPageBreak/>
        <w:t>不断优化硕士研究生课程体系，加强</w:t>
      </w:r>
      <w:r w:rsidR="00DA7019">
        <w:rPr>
          <w:rFonts w:ascii="仿宋" w:eastAsia="仿宋" w:hAnsi="仿宋" w:hint="eastAsia"/>
          <w:sz w:val="28"/>
          <w:szCs w:val="28"/>
        </w:rPr>
        <w:t>硕士、博士</w:t>
      </w:r>
      <w:r>
        <w:rPr>
          <w:rFonts w:ascii="仿宋" w:eastAsia="仿宋" w:hAnsi="仿宋" w:hint="eastAsia"/>
          <w:sz w:val="28"/>
          <w:szCs w:val="28"/>
        </w:rPr>
        <w:t>研究生</w:t>
      </w:r>
      <w:r w:rsidR="002A0DDF">
        <w:rPr>
          <w:rFonts w:ascii="仿宋" w:eastAsia="仿宋" w:hAnsi="仿宋" w:hint="eastAsia"/>
          <w:sz w:val="28"/>
          <w:szCs w:val="28"/>
        </w:rPr>
        <w:t>课程</w:t>
      </w:r>
      <w:r>
        <w:rPr>
          <w:rFonts w:ascii="仿宋" w:eastAsia="仿宋" w:hAnsi="仿宋" w:hint="eastAsia"/>
          <w:sz w:val="28"/>
          <w:szCs w:val="28"/>
        </w:rPr>
        <w:t>与教学的一体化设计，</w:t>
      </w:r>
      <w:r w:rsidR="002A0DDF">
        <w:rPr>
          <w:rFonts w:ascii="仿宋" w:eastAsia="仿宋" w:hAnsi="仿宋" w:hint="eastAsia"/>
          <w:sz w:val="28"/>
          <w:szCs w:val="28"/>
        </w:rPr>
        <w:t>防止同类课程</w:t>
      </w:r>
      <w:r w:rsidR="00390106">
        <w:rPr>
          <w:rFonts w:ascii="仿宋" w:eastAsia="仿宋" w:hAnsi="仿宋" w:hint="eastAsia"/>
          <w:sz w:val="28"/>
          <w:szCs w:val="28"/>
        </w:rPr>
        <w:t>低水平</w:t>
      </w:r>
      <w:r w:rsidR="002A0DDF">
        <w:rPr>
          <w:rFonts w:ascii="仿宋" w:eastAsia="仿宋" w:hAnsi="仿宋" w:hint="eastAsia"/>
          <w:sz w:val="28"/>
          <w:szCs w:val="28"/>
        </w:rPr>
        <w:t>重复开设，杜绝因人设课和课程门数过多的现象</w:t>
      </w:r>
      <w:r w:rsidR="00944913">
        <w:rPr>
          <w:rFonts w:ascii="仿宋" w:eastAsia="仿宋" w:hAnsi="仿宋" w:hint="eastAsia"/>
          <w:sz w:val="28"/>
          <w:szCs w:val="28"/>
        </w:rPr>
        <w:t>；</w:t>
      </w:r>
    </w:p>
    <w:p w:rsidR="00531E7F" w:rsidRDefault="001A2FD0" w:rsidP="009F7AE6">
      <w:pPr>
        <w:spacing w:line="480" w:lineRule="exact"/>
        <w:ind w:firstLineChars="200" w:firstLine="560"/>
        <w:jc w:val="left"/>
        <w:rPr>
          <w:rFonts w:ascii="仿宋" w:eastAsia="仿宋" w:hAnsi="仿宋"/>
          <w:sz w:val="28"/>
          <w:szCs w:val="28"/>
        </w:rPr>
      </w:pPr>
      <w:r>
        <w:rPr>
          <w:rFonts w:ascii="仿宋" w:eastAsia="仿宋" w:hAnsi="仿宋" w:hint="eastAsia"/>
          <w:sz w:val="28"/>
          <w:szCs w:val="28"/>
        </w:rPr>
        <w:t>积极支持专业课</w:t>
      </w:r>
      <w:r w:rsidR="00531E7F">
        <w:rPr>
          <w:rFonts w:ascii="仿宋" w:eastAsia="仿宋" w:hAnsi="仿宋" w:hint="eastAsia"/>
          <w:sz w:val="28"/>
          <w:szCs w:val="28"/>
        </w:rPr>
        <w:t>采用全英文教学，培养方案中全英文课程开设达3</w:t>
      </w:r>
      <w:r>
        <w:rPr>
          <w:rFonts w:ascii="仿宋" w:eastAsia="仿宋" w:hAnsi="仿宋" w:hint="eastAsia"/>
          <w:sz w:val="28"/>
          <w:szCs w:val="28"/>
        </w:rPr>
        <w:t>门及以上的培养单位可申请不设置公共英语</w:t>
      </w:r>
      <w:r w:rsidR="006A52E0">
        <w:rPr>
          <w:rFonts w:ascii="仿宋" w:eastAsia="仿宋" w:hAnsi="仿宋" w:hint="eastAsia"/>
          <w:sz w:val="28"/>
          <w:szCs w:val="28"/>
        </w:rPr>
        <w:t>，</w:t>
      </w:r>
      <w:r w:rsidR="00531E7F">
        <w:rPr>
          <w:rFonts w:ascii="仿宋" w:eastAsia="仿宋" w:hAnsi="仿宋" w:hint="eastAsia"/>
          <w:sz w:val="28"/>
          <w:szCs w:val="28"/>
        </w:rPr>
        <w:t>研究生须选修</w:t>
      </w:r>
      <w:r w:rsidR="006A52E0">
        <w:rPr>
          <w:rFonts w:ascii="仿宋" w:eastAsia="仿宋" w:hAnsi="仿宋" w:hint="eastAsia"/>
          <w:sz w:val="28"/>
          <w:szCs w:val="28"/>
        </w:rPr>
        <w:t>其中</w:t>
      </w:r>
      <w:r w:rsidR="00531E7F">
        <w:rPr>
          <w:rFonts w:ascii="仿宋" w:eastAsia="仿宋" w:hAnsi="仿宋" w:hint="eastAsia"/>
          <w:sz w:val="28"/>
          <w:szCs w:val="28"/>
        </w:rPr>
        <w:t>2</w:t>
      </w:r>
      <w:r w:rsidR="006A52E0">
        <w:rPr>
          <w:rFonts w:ascii="仿宋" w:eastAsia="仿宋" w:hAnsi="仿宋" w:hint="eastAsia"/>
          <w:sz w:val="28"/>
          <w:szCs w:val="28"/>
        </w:rPr>
        <w:t>门及以上全英文课程</w:t>
      </w:r>
      <w:r w:rsidR="00A7589B">
        <w:rPr>
          <w:rFonts w:ascii="仿宋" w:eastAsia="仿宋" w:hAnsi="仿宋" w:hint="eastAsia"/>
          <w:sz w:val="28"/>
          <w:szCs w:val="28"/>
        </w:rPr>
        <w:t>且成绩合格者</w:t>
      </w:r>
      <w:r w:rsidR="006A52E0">
        <w:rPr>
          <w:rFonts w:ascii="仿宋" w:eastAsia="仿宋" w:hAnsi="仿宋" w:hint="eastAsia"/>
          <w:sz w:val="28"/>
          <w:szCs w:val="28"/>
        </w:rPr>
        <w:t>，可</w:t>
      </w:r>
      <w:r w:rsidR="004505E9">
        <w:rPr>
          <w:rFonts w:ascii="仿宋" w:eastAsia="仿宋" w:hAnsi="仿宋" w:hint="eastAsia"/>
          <w:sz w:val="28"/>
          <w:szCs w:val="28"/>
        </w:rPr>
        <w:t>申请</w:t>
      </w:r>
      <w:r w:rsidR="00531E7F">
        <w:rPr>
          <w:rFonts w:ascii="仿宋" w:eastAsia="仿宋" w:hAnsi="仿宋" w:hint="eastAsia"/>
          <w:sz w:val="28"/>
          <w:szCs w:val="28"/>
        </w:rPr>
        <w:t>免修公共英语；</w:t>
      </w:r>
    </w:p>
    <w:p w:rsidR="00062FB7" w:rsidRDefault="00F27E69" w:rsidP="009F7AE6">
      <w:pPr>
        <w:spacing w:line="480" w:lineRule="exact"/>
        <w:ind w:firstLineChars="200" w:firstLine="560"/>
        <w:jc w:val="left"/>
        <w:rPr>
          <w:rFonts w:ascii="仿宋" w:eastAsia="仿宋" w:hAnsi="仿宋"/>
          <w:sz w:val="28"/>
          <w:szCs w:val="28"/>
        </w:rPr>
      </w:pPr>
      <w:r>
        <w:rPr>
          <w:rFonts w:ascii="仿宋" w:eastAsia="仿宋" w:hAnsi="仿宋" w:hint="eastAsia"/>
          <w:sz w:val="28"/>
          <w:szCs w:val="28"/>
        </w:rPr>
        <w:t>一级学科通开课应由知名教授领衔组建高水平教学团队讲授，鼓励</w:t>
      </w:r>
      <w:r w:rsidR="00E15640">
        <w:rPr>
          <w:rFonts w:ascii="仿宋" w:eastAsia="仿宋" w:hAnsi="仿宋" w:hint="eastAsia"/>
          <w:sz w:val="28"/>
          <w:szCs w:val="28"/>
        </w:rPr>
        <w:t>教学团队</w:t>
      </w:r>
      <w:r>
        <w:rPr>
          <w:rFonts w:ascii="仿宋" w:eastAsia="仿宋" w:hAnsi="仿宋" w:hint="eastAsia"/>
          <w:sz w:val="28"/>
          <w:szCs w:val="28"/>
        </w:rPr>
        <w:t>以竞聘方式取得一级学科通开课讲授资格；</w:t>
      </w:r>
    </w:p>
    <w:p w:rsidR="008F6BFF" w:rsidRDefault="001A2FD0"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专业课</w:t>
      </w:r>
      <w:r w:rsidR="00F27E69">
        <w:rPr>
          <w:rFonts w:ascii="仿宋" w:eastAsia="仿宋" w:hAnsi="仿宋" w:hint="eastAsia"/>
          <w:sz w:val="28"/>
          <w:szCs w:val="28"/>
        </w:rPr>
        <w:t>要强化基础理论</w:t>
      </w:r>
      <w:r>
        <w:rPr>
          <w:rFonts w:ascii="仿宋" w:eastAsia="仿宋" w:hAnsi="仿宋" w:hint="eastAsia"/>
          <w:sz w:val="28"/>
          <w:szCs w:val="28"/>
        </w:rPr>
        <w:t>讲授</w:t>
      </w:r>
      <w:r w:rsidR="00F27E69">
        <w:rPr>
          <w:rFonts w:ascii="仿宋" w:eastAsia="仿宋" w:hAnsi="仿宋" w:hint="eastAsia"/>
          <w:sz w:val="28"/>
          <w:szCs w:val="28"/>
        </w:rPr>
        <w:t>，</w:t>
      </w:r>
      <w:r w:rsidR="0057253D">
        <w:rPr>
          <w:rFonts w:ascii="仿宋" w:eastAsia="仿宋" w:hAnsi="仿宋" w:hint="eastAsia"/>
          <w:sz w:val="28"/>
          <w:szCs w:val="28"/>
        </w:rPr>
        <w:t>吸纳学科发展前沿，不断更新教学内容</w:t>
      </w:r>
      <w:r w:rsidR="00E15640">
        <w:rPr>
          <w:rFonts w:ascii="仿宋" w:eastAsia="仿宋" w:hAnsi="仿宋" w:hint="eastAsia"/>
          <w:sz w:val="28"/>
          <w:szCs w:val="28"/>
        </w:rPr>
        <w:t>，</w:t>
      </w:r>
      <w:r w:rsidR="008F6BFF" w:rsidRPr="0021106D">
        <w:rPr>
          <w:rFonts w:ascii="仿宋" w:eastAsia="仿宋" w:hAnsi="仿宋" w:hint="eastAsia"/>
          <w:sz w:val="28"/>
          <w:szCs w:val="28"/>
        </w:rPr>
        <w:t>鼓励</w:t>
      </w:r>
      <w:r w:rsidR="004505E9">
        <w:rPr>
          <w:rFonts w:ascii="仿宋" w:eastAsia="仿宋" w:hAnsi="仿宋" w:hint="eastAsia"/>
          <w:sz w:val="28"/>
          <w:szCs w:val="28"/>
        </w:rPr>
        <w:t>研究生</w:t>
      </w:r>
      <w:r w:rsidR="008F6BFF" w:rsidRPr="0021106D">
        <w:rPr>
          <w:rFonts w:ascii="仿宋" w:eastAsia="仿宋" w:hAnsi="仿宋" w:hint="eastAsia"/>
          <w:sz w:val="28"/>
          <w:szCs w:val="28"/>
        </w:rPr>
        <w:t>跨学科</w:t>
      </w:r>
      <w:r w:rsidR="00944913">
        <w:rPr>
          <w:rFonts w:ascii="仿宋" w:eastAsia="仿宋" w:hAnsi="仿宋" w:hint="eastAsia"/>
          <w:sz w:val="28"/>
          <w:szCs w:val="28"/>
        </w:rPr>
        <w:t>、跨院系、跨校交叉选课；</w:t>
      </w:r>
      <w:r w:rsidR="00A1574F" w:rsidRPr="00827CBE">
        <w:rPr>
          <w:rFonts w:ascii="仿宋" w:eastAsia="仿宋" w:hAnsi="仿宋" w:hint="eastAsia"/>
          <w:sz w:val="28"/>
          <w:szCs w:val="28"/>
        </w:rPr>
        <w:t>鼓励和支持将</w:t>
      </w:r>
      <w:r w:rsidR="004E3C60" w:rsidRPr="00827CBE">
        <w:rPr>
          <w:rFonts w:ascii="仿宋" w:eastAsia="仿宋" w:hAnsi="仿宋" w:hint="eastAsia"/>
          <w:sz w:val="28"/>
          <w:szCs w:val="28"/>
        </w:rPr>
        <w:t>有关专业</w:t>
      </w:r>
      <w:r w:rsidR="001310AA" w:rsidRPr="00827CBE">
        <w:rPr>
          <w:rFonts w:ascii="仿宋" w:eastAsia="仿宋" w:hAnsi="仿宋" w:hint="eastAsia"/>
          <w:sz w:val="28"/>
          <w:szCs w:val="28"/>
        </w:rPr>
        <w:t>课</w:t>
      </w:r>
      <w:r w:rsidR="00944913">
        <w:rPr>
          <w:rFonts w:ascii="仿宋" w:eastAsia="仿宋" w:hAnsi="仿宋" w:hint="eastAsia"/>
          <w:sz w:val="28"/>
          <w:szCs w:val="28"/>
        </w:rPr>
        <w:t>建设成研究学分课程，促进课程教学与学术训练紧密结合；鼓励设置以研究方</w:t>
      </w:r>
      <w:r w:rsidR="004F39AC">
        <w:rPr>
          <w:rFonts w:ascii="仿宋" w:eastAsia="仿宋" w:hAnsi="仿宋" w:hint="eastAsia"/>
          <w:sz w:val="28"/>
          <w:szCs w:val="28"/>
        </w:rPr>
        <w:t>法、信息技术、可迁移能力和创新创业能力培养为主要内容的新型课程。</w:t>
      </w:r>
    </w:p>
    <w:p w:rsidR="001E6D44" w:rsidRDefault="001E6D4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2.博士研究生课程设置</w:t>
      </w:r>
    </w:p>
    <w:p w:rsidR="00F271F9" w:rsidRDefault="00F271F9" w:rsidP="009F7AE6">
      <w:pPr>
        <w:widowControl/>
        <w:spacing w:line="480" w:lineRule="exact"/>
        <w:ind w:firstLine="480"/>
        <w:jc w:val="left"/>
        <w:rPr>
          <w:rFonts w:ascii="仿宋" w:eastAsia="仿宋" w:hAnsi="仿宋"/>
          <w:sz w:val="28"/>
          <w:szCs w:val="28"/>
        </w:rPr>
      </w:pPr>
      <w:r>
        <w:rPr>
          <w:rFonts w:ascii="仿宋" w:eastAsia="仿宋" w:hAnsi="仿宋" w:hint="eastAsia"/>
          <w:sz w:val="28"/>
          <w:szCs w:val="28"/>
        </w:rPr>
        <w:t>（1）</w:t>
      </w:r>
      <w:r w:rsidR="00BE672E">
        <w:rPr>
          <w:rFonts w:ascii="仿宋" w:eastAsia="仿宋" w:hAnsi="仿宋" w:hint="eastAsia"/>
          <w:sz w:val="28"/>
          <w:szCs w:val="28"/>
        </w:rPr>
        <w:t>课程</w:t>
      </w:r>
      <w:r>
        <w:rPr>
          <w:rFonts w:ascii="仿宋" w:eastAsia="仿宋" w:hAnsi="仿宋" w:hint="eastAsia"/>
          <w:sz w:val="28"/>
          <w:szCs w:val="28"/>
        </w:rPr>
        <w:t>学分与课程分类</w:t>
      </w:r>
    </w:p>
    <w:p w:rsidR="001E6D44" w:rsidRDefault="001E6D44" w:rsidP="002030FF">
      <w:pPr>
        <w:widowControl/>
        <w:spacing w:line="480" w:lineRule="exact"/>
        <w:ind w:firstLine="480"/>
        <w:rPr>
          <w:rFonts w:ascii="仿宋" w:eastAsia="仿宋" w:hAnsi="仿宋"/>
          <w:sz w:val="28"/>
          <w:szCs w:val="28"/>
        </w:rPr>
      </w:pPr>
      <w:r w:rsidRPr="0056074C">
        <w:rPr>
          <w:rFonts w:ascii="仿宋" w:eastAsia="仿宋" w:hAnsi="仿宋" w:hint="eastAsia"/>
          <w:sz w:val="28"/>
          <w:szCs w:val="28"/>
        </w:rPr>
        <w:t>博士研究生课程总学分不少于12学分</w:t>
      </w:r>
      <w:r w:rsidR="00715382">
        <w:rPr>
          <w:rFonts w:ascii="仿宋" w:eastAsia="仿宋" w:hAnsi="仿宋" w:hint="eastAsia"/>
          <w:sz w:val="28"/>
          <w:szCs w:val="28"/>
        </w:rPr>
        <w:t>，其中必修课</w:t>
      </w:r>
      <w:r w:rsidR="000B1D85">
        <w:rPr>
          <w:rFonts w:ascii="仿宋" w:eastAsia="仿宋" w:hAnsi="仿宋" w:hint="eastAsia"/>
          <w:sz w:val="28"/>
          <w:szCs w:val="28"/>
        </w:rPr>
        <w:t>不少于8学分。</w:t>
      </w:r>
      <w:r w:rsidR="00767FED">
        <w:rPr>
          <w:rFonts w:ascii="仿宋" w:eastAsia="仿宋" w:hAnsi="仿宋" w:hint="eastAsia"/>
          <w:sz w:val="28"/>
          <w:szCs w:val="28"/>
        </w:rPr>
        <w:t>具体如下表所示：</w:t>
      </w:r>
    </w:p>
    <w:tbl>
      <w:tblPr>
        <w:tblStyle w:val="a5"/>
        <w:tblW w:w="9356" w:type="dxa"/>
        <w:tblInd w:w="-176" w:type="dxa"/>
        <w:tblLook w:val="04A0"/>
      </w:tblPr>
      <w:tblGrid>
        <w:gridCol w:w="1418"/>
        <w:gridCol w:w="1560"/>
        <w:gridCol w:w="2409"/>
        <w:gridCol w:w="851"/>
        <w:gridCol w:w="3118"/>
      </w:tblGrid>
      <w:tr w:rsidR="00F005DA" w:rsidRPr="0061749D" w:rsidTr="00386175">
        <w:trPr>
          <w:trHeight w:val="558"/>
        </w:trPr>
        <w:tc>
          <w:tcPr>
            <w:tcW w:w="2978" w:type="dxa"/>
            <w:gridSpan w:val="2"/>
            <w:vAlign w:val="center"/>
          </w:tcPr>
          <w:p w:rsidR="00F005DA" w:rsidRPr="008B6C70" w:rsidRDefault="00F005DA" w:rsidP="00514A05">
            <w:pPr>
              <w:spacing w:line="480" w:lineRule="exact"/>
              <w:jc w:val="center"/>
              <w:rPr>
                <w:rFonts w:ascii="仿宋" w:eastAsia="仿宋" w:hAnsi="仿宋"/>
                <w:b/>
                <w:sz w:val="24"/>
                <w:szCs w:val="24"/>
              </w:rPr>
            </w:pPr>
            <w:r w:rsidRPr="008B6C70">
              <w:rPr>
                <w:rFonts w:ascii="仿宋" w:eastAsia="仿宋" w:hAnsi="仿宋" w:hint="eastAsia"/>
                <w:b/>
                <w:sz w:val="24"/>
                <w:szCs w:val="24"/>
              </w:rPr>
              <w:t>课程分类</w:t>
            </w:r>
          </w:p>
        </w:tc>
        <w:tc>
          <w:tcPr>
            <w:tcW w:w="2409" w:type="dxa"/>
            <w:vAlign w:val="center"/>
          </w:tcPr>
          <w:p w:rsidR="00F005DA" w:rsidRPr="008B6C70" w:rsidRDefault="00F005DA" w:rsidP="00514A05">
            <w:pPr>
              <w:spacing w:line="480" w:lineRule="exact"/>
              <w:jc w:val="center"/>
              <w:rPr>
                <w:rFonts w:ascii="仿宋" w:eastAsia="仿宋" w:hAnsi="仿宋"/>
                <w:b/>
                <w:sz w:val="24"/>
                <w:szCs w:val="24"/>
              </w:rPr>
            </w:pPr>
            <w:r w:rsidRPr="008B6C70">
              <w:rPr>
                <w:rFonts w:ascii="仿宋" w:eastAsia="仿宋" w:hAnsi="仿宋" w:hint="eastAsia"/>
                <w:b/>
                <w:sz w:val="24"/>
                <w:szCs w:val="24"/>
              </w:rPr>
              <w:t>课程名称</w:t>
            </w:r>
          </w:p>
        </w:tc>
        <w:tc>
          <w:tcPr>
            <w:tcW w:w="851" w:type="dxa"/>
            <w:vAlign w:val="center"/>
          </w:tcPr>
          <w:p w:rsidR="00F005DA" w:rsidRPr="008B6C70" w:rsidRDefault="00F005DA" w:rsidP="00514A05">
            <w:pPr>
              <w:spacing w:line="480" w:lineRule="exact"/>
              <w:jc w:val="center"/>
              <w:rPr>
                <w:rFonts w:ascii="仿宋" w:eastAsia="仿宋" w:hAnsi="仿宋"/>
                <w:b/>
                <w:sz w:val="24"/>
                <w:szCs w:val="24"/>
              </w:rPr>
            </w:pPr>
            <w:r w:rsidRPr="008B6C70">
              <w:rPr>
                <w:rFonts w:ascii="仿宋" w:eastAsia="仿宋" w:hAnsi="仿宋" w:hint="eastAsia"/>
                <w:b/>
                <w:sz w:val="24"/>
                <w:szCs w:val="24"/>
              </w:rPr>
              <w:t>学分</w:t>
            </w:r>
          </w:p>
        </w:tc>
        <w:tc>
          <w:tcPr>
            <w:tcW w:w="3118" w:type="dxa"/>
            <w:vAlign w:val="center"/>
          </w:tcPr>
          <w:p w:rsidR="00F005DA" w:rsidRPr="008B6C70" w:rsidRDefault="00F005DA" w:rsidP="00514A05">
            <w:pPr>
              <w:spacing w:line="480" w:lineRule="exact"/>
              <w:jc w:val="center"/>
              <w:rPr>
                <w:rFonts w:ascii="仿宋" w:eastAsia="仿宋" w:hAnsi="仿宋"/>
                <w:b/>
                <w:sz w:val="24"/>
                <w:szCs w:val="24"/>
              </w:rPr>
            </w:pPr>
            <w:r w:rsidRPr="008B6C70">
              <w:rPr>
                <w:rFonts w:ascii="仿宋" w:eastAsia="仿宋" w:hAnsi="仿宋" w:hint="eastAsia"/>
                <w:b/>
                <w:sz w:val="24"/>
                <w:szCs w:val="24"/>
              </w:rPr>
              <w:t>有关说明</w:t>
            </w:r>
          </w:p>
        </w:tc>
      </w:tr>
      <w:tr w:rsidR="00386175" w:rsidRPr="0061749D" w:rsidTr="00386175">
        <w:tc>
          <w:tcPr>
            <w:tcW w:w="1418" w:type="dxa"/>
            <w:vMerge w:val="restart"/>
            <w:vAlign w:val="center"/>
          </w:tcPr>
          <w:p w:rsidR="007C70EB" w:rsidRPr="0061749D" w:rsidRDefault="00715382" w:rsidP="00514A05">
            <w:pPr>
              <w:spacing w:line="480" w:lineRule="exact"/>
              <w:jc w:val="center"/>
              <w:rPr>
                <w:rFonts w:ascii="仿宋" w:eastAsia="仿宋" w:hAnsi="仿宋"/>
                <w:szCs w:val="21"/>
              </w:rPr>
            </w:pPr>
            <w:r>
              <w:rPr>
                <w:rFonts w:ascii="仿宋" w:eastAsia="仿宋" w:hAnsi="仿宋" w:hint="eastAsia"/>
                <w:szCs w:val="21"/>
              </w:rPr>
              <w:t>必修</w:t>
            </w:r>
            <w:r w:rsidR="007C70EB" w:rsidRPr="0061749D">
              <w:rPr>
                <w:rFonts w:ascii="仿宋" w:eastAsia="仿宋" w:hAnsi="仿宋" w:hint="eastAsia"/>
                <w:szCs w:val="21"/>
              </w:rPr>
              <w:t>课</w:t>
            </w:r>
          </w:p>
        </w:tc>
        <w:tc>
          <w:tcPr>
            <w:tcW w:w="1560" w:type="dxa"/>
            <w:vMerge w:val="restart"/>
            <w:vAlign w:val="center"/>
          </w:tcPr>
          <w:p w:rsidR="007C70EB" w:rsidRPr="0061749D" w:rsidRDefault="007C70EB" w:rsidP="00514A05">
            <w:pPr>
              <w:spacing w:line="480" w:lineRule="exact"/>
              <w:jc w:val="center"/>
              <w:rPr>
                <w:rFonts w:ascii="仿宋" w:eastAsia="仿宋" w:hAnsi="仿宋"/>
                <w:szCs w:val="21"/>
              </w:rPr>
            </w:pPr>
            <w:r w:rsidRPr="0061749D">
              <w:rPr>
                <w:rFonts w:ascii="仿宋" w:eastAsia="仿宋" w:hAnsi="仿宋" w:hint="eastAsia"/>
                <w:szCs w:val="21"/>
              </w:rPr>
              <w:t>公共必修课</w:t>
            </w:r>
          </w:p>
        </w:tc>
        <w:tc>
          <w:tcPr>
            <w:tcW w:w="2409" w:type="dxa"/>
            <w:vAlign w:val="center"/>
          </w:tcPr>
          <w:p w:rsidR="007C70EB" w:rsidRPr="0061749D" w:rsidRDefault="007C70EB" w:rsidP="00E60C50">
            <w:pPr>
              <w:jc w:val="center"/>
              <w:rPr>
                <w:rFonts w:ascii="仿宋" w:eastAsia="仿宋" w:hAnsi="仿宋"/>
                <w:szCs w:val="21"/>
              </w:rPr>
            </w:pPr>
            <w:r>
              <w:rPr>
                <w:rFonts w:ascii="仿宋" w:eastAsia="仿宋" w:hAnsi="仿宋" w:hint="eastAsia"/>
                <w:szCs w:val="21"/>
              </w:rPr>
              <w:t>中国马克思主义与当代</w:t>
            </w:r>
          </w:p>
        </w:tc>
        <w:tc>
          <w:tcPr>
            <w:tcW w:w="851" w:type="dxa"/>
            <w:vAlign w:val="center"/>
          </w:tcPr>
          <w:p w:rsidR="007C70EB" w:rsidRPr="0061749D" w:rsidRDefault="007C70EB" w:rsidP="00514A05">
            <w:pPr>
              <w:jc w:val="center"/>
              <w:rPr>
                <w:rFonts w:ascii="仿宋" w:eastAsia="仿宋" w:hAnsi="仿宋"/>
                <w:szCs w:val="21"/>
              </w:rPr>
            </w:pPr>
            <w:r>
              <w:rPr>
                <w:rFonts w:ascii="仿宋" w:eastAsia="仿宋" w:hAnsi="仿宋" w:hint="eastAsia"/>
                <w:szCs w:val="21"/>
              </w:rPr>
              <w:t>2</w:t>
            </w:r>
          </w:p>
        </w:tc>
        <w:tc>
          <w:tcPr>
            <w:tcW w:w="3118" w:type="dxa"/>
            <w:vAlign w:val="center"/>
          </w:tcPr>
          <w:p w:rsidR="007C70EB" w:rsidRPr="0061749D" w:rsidRDefault="00E60C50" w:rsidP="00E60C50">
            <w:pPr>
              <w:rPr>
                <w:rFonts w:ascii="仿宋" w:eastAsia="仿宋" w:hAnsi="仿宋"/>
                <w:szCs w:val="21"/>
              </w:rPr>
            </w:pPr>
            <w:r>
              <w:rPr>
                <w:rFonts w:ascii="仿宋" w:eastAsia="仿宋" w:hAnsi="仿宋" w:hint="eastAsia"/>
                <w:szCs w:val="21"/>
              </w:rPr>
              <w:t>博士生必修</w:t>
            </w:r>
          </w:p>
        </w:tc>
      </w:tr>
      <w:tr w:rsidR="00386175" w:rsidRPr="0061749D" w:rsidTr="00386175">
        <w:tc>
          <w:tcPr>
            <w:tcW w:w="1418" w:type="dxa"/>
            <w:vMerge/>
            <w:vAlign w:val="center"/>
          </w:tcPr>
          <w:p w:rsidR="007C70EB" w:rsidRPr="0061749D" w:rsidRDefault="007C70EB" w:rsidP="00514A05">
            <w:pPr>
              <w:spacing w:line="480" w:lineRule="exact"/>
              <w:jc w:val="center"/>
              <w:rPr>
                <w:rFonts w:ascii="仿宋" w:eastAsia="仿宋" w:hAnsi="仿宋"/>
                <w:szCs w:val="21"/>
              </w:rPr>
            </w:pPr>
          </w:p>
        </w:tc>
        <w:tc>
          <w:tcPr>
            <w:tcW w:w="1560" w:type="dxa"/>
            <w:vMerge/>
            <w:vAlign w:val="center"/>
          </w:tcPr>
          <w:p w:rsidR="007C70EB" w:rsidRPr="0061749D" w:rsidRDefault="007C70EB" w:rsidP="00514A05">
            <w:pPr>
              <w:spacing w:line="480" w:lineRule="exact"/>
              <w:jc w:val="center"/>
              <w:rPr>
                <w:rFonts w:ascii="仿宋" w:eastAsia="仿宋" w:hAnsi="仿宋"/>
                <w:szCs w:val="21"/>
              </w:rPr>
            </w:pPr>
          </w:p>
        </w:tc>
        <w:tc>
          <w:tcPr>
            <w:tcW w:w="2409" w:type="dxa"/>
            <w:vAlign w:val="center"/>
          </w:tcPr>
          <w:p w:rsidR="007C70EB" w:rsidRPr="0061749D" w:rsidRDefault="007C70EB" w:rsidP="00E60C50">
            <w:pPr>
              <w:jc w:val="center"/>
              <w:rPr>
                <w:rFonts w:ascii="仿宋" w:eastAsia="仿宋" w:hAnsi="仿宋"/>
                <w:szCs w:val="21"/>
              </w:rPr>
            </w:pPr>
            <w:r>
              <w:rPr>
                <w:rFonts w:ascii="仿宋" w:eastAsia="仿宋" w:hAnsi="仿宋" w:hint="eastAsia"/>
                <w:szCs w:val="21"/>
              </w:rPr>
              <w:t>博士生外语</w:t>
            </w:r>
          </w:p>
        </w:tc>
        <w:tc>
          <w:tcPr>
            <w:tcW w:w="851" w:type="dxa"/>
            <w:vAlign w:val="center"/>
          </w:tcPr>
          <w:p w:rsidR="007C70EB" w:rsidRPr="0061749D" w:rsidRDefault="007C70EB" w:rsidP="00514A05">
            <w:pPr>
              <w:jc w:val="center"/>
              <w:rPr>
                <w:rFonts w:ascii="仿宋" w:eastAsia="仿宋" w:hAnsi="仿宋"/>
                <w:szCs w:val="21"/>
              </w:rPr>
            </w:pPr>
            <w:r>
              <w:rPr>
                <w:rFonts w:ascii="仿宋" w:eastAsia="仿宋" w:hAnsi="仿宋" w:hint="eastAsia"/>
                <w:szCs w:val="21"/>
              </w:rPr>
              <w:t>2</w:t>
            </w:r>
          </w:p>
        </w:tc>
        <w:tc>
          <w:tcPr>
            <w:tcW w:w="3118" w:type="dxa"/>
            <w:vAlign w:val="center"/>
          </w:tcPr>
          <w:p w:rsidR="007C70EB" w:rsidRPr="0061749D" w:rsidRDefault="00E60C50" w:rsidP="00E60C50">
            <w:pPr>
              <w:rPr>
                <w:rFonts w:ascii="仿宋" w:eastAsia="仿宋" w:hAnsi="仿宋"/>
                <w:szCs w:val="21"/>
              </w:rPr>
            </w:pPr>
            <w:r>
              <w:rPr>
                <w:rFonts w:ascii="仿宋" w:eastAsia="仿宋" w:hAnsi="仿宋" w:hint="eastAsia"/>
                <w:szCs w:val="21"/>
              </w:rPr>
              <w:t>博士</w:t>
            </w:r>
            <w:r w:rsidR="00561C9B">
              <w:rPr>
                <w:rFonts w:ascii="仿宋" w:eastAsia="仿宋" w:hAnsi="仿宋" w:hint="eastAsia"/>
                <w:szCs w:val="21"/>
              </w:rPr>
              <w:t>生</w:t>
            </w:r>
            <w:r>
              <w:rPr>
                <w:rFonts w:ascii="仿宋" w:eastAsia="仿宋" w:hAnsi="仿宋" w:hint="eastAsia"/>
                <w:szCs w:val="21"/>
              </w:rPr>
              <w:t>必修</w:t>
            </w:r>
            <w:r w:rsidR="008A2908">
              <w:rPr>
                <w:rFonts w:ascii="仿宋" w:eastAsia="仿宋" w:hAnsi="仿宋" w:hint="eastAsia"/>
                <w:szCs w:val="21"/>
              </w:rPr>
              <w:t>，优秀者</w:t>
            </w:r>
            <w:r w:rsidR="00EE77B9">
              <w:rPr>
                <w:rFonts w:ascii="仿宋" w:eastAsia="仿宋" w:hAnsi="仿宋" w:hint="eastAsia"/>
                <w:szCs w:val="21"/>
              </w:rPr>
              <w:t>可</w:t>
            </w:r>
            <w:r w:rsidR="008A2908">
              <w:rPr>
                <w:rFonts w:ascii="仿宋" w:eastAsia="仿宋" w:hAnsi="仿宋" w:hint="eastAsia"/>
                <w:szCs w:val="21"/>
              </w:rPr>
              <w:t>申请免修</w:t>
            </w:r>
          </w:p>
        </w:tc>
      </w:tr>
      <w:tr w:rsidR="00386175" w:rsidRPr="0061749D" w:rsidTr="00386175">
        <w:tc>
          <w:tcPr>
            <w:tcW w:w="1418" w:type="dxa"/>
            <w:vMerge/>
            <w:vAlign w:val="center"/>
          </w:tcPr>
          <w:p w:rsidR="007C70EB" w:rsidRPr="0061749D" w:rsidRDefault="007C70EB" w:rsidP="00514A05">
            <w:pPr>
              <w:spacing w:line="480" w:lineRule="exact"/>
              <w:jc w:val="center"/>
              <w:rPr>
                <w:rFonts w:ascii="仿宋" w:eastAsia="仿宋" w:hAnsi="仿宋"/>
                <w:szCs w:val="21"/>
              </w:rPr>
            </w:pPr>
          </w:p>
        </w:tc>
        <w:tc>
          <w:tcPr>
            <w:tcW w:w="1560" w:type="dxa"/>
            <w:vAlign w:val="center"/>
          </w:tcPr>
          <w:p w:rsidR="007C70EB" w:rsidRPr="0061749D" w:rsidRDefault="007C70EB" w:rsidP="00514A05">
            <w:pPr>
              <w:spacing w:line="480" w:lineRule="exact"/>
              <w:jc w:val="center"/>
              <w:rPr>
                <w:rFonts w:ascii="仿宋" w:eastAsia="仿宋" w:hAnsi="仿宋"/>
                <w:szCs w:val="21"/>
              </w:rPr>
            </w:pPr>
            <w:r w:rsidRPr="0061749D">
              <w:rPr>
                <w:rFonts w:ascii="仿宋" w:eastAsia="仿宋" w:hAnsi="仿宋" w:hint="eastAsia"/>
                <w:szCs w:val="21"/>
              </w:rPr>
              <w:t>学科通开课</w:t>
            </w:r>
          </w:p>
        </w:tc>
        <w:tc>
          <w:tcPr>
            <w:tcW w:w="2409" w:type="dxa"/>
            <w:vAlign w:val="center"/>
          </w:tcPr>
          <w:p w:rsidR="007C70EB" w:rsidRPr="0061749D" w:rsidRDefault="007C70EB" w:rsidP="00514A05">
            <w:pPr>
              <w:jc w:val="center"/>
              <w:rPr>
                <w:rFonts w:ascii="仿宋" w:eastAsia="仿宋" w:hAnsi="仿宋"/>
                <w:szCs w:val="21"/>
              </w:rPr>
            </w:pPr>
          </w:p>
        </w:tc>
        <w:tc>
          <w:tcPr>
            <w:tcW w:w="851" w:type="dxa"/>
            <w:vAlign w:val="center"/>
          </w:tcPr>
          <w:p w:rsidR="007C70EB" w:rsidRPr="0061749D" w:rsidRDefault="007C70EB" w:rsidP="00514A05">
            <w:pPr>
              <w:jc w:val="center"/>
              <w:rPr>
                <w:rFonts w:ascii="仿宋" w:eastAsia="仿宋" w:hAnsi="仿宋"/>
                <w:szCs w:val="21"/>
              </w:rPr>
            </w:pPr>
            <w:r>
              <w:rPr>
                <w:rFonts w:ascii="仿宋" w:eastAsia="仿宋" w:hAnsi="仿宋" w:hint="eastAsia"/>
                <w:szCs w:val="21"/>
              </w:rPr>
              <w:t>≥2</w:t>
            </w:r>
          </w:p>
        </w:tc>
        <w:tc>
          <w:tcPr>
            <w:tcW w:w="3118" w:type="dxa"/>
          </w:tcPr>
          <w:p w:rsidR="007C70EB" w:rsidRPr="00964CB1" w:rsidRDefault="0094024A" w:rsidP="00514A05">
            <w:pPr>
              <w:rPr>
                <w:rFonts w:ascii="仿宋" w:eastAsia="仿宋" w:hAnsi="仿宋"/>
                <w:szCs w:val="21"/>
              </w:rPr>
            </w:pPr>
            <w:proofErr w:type="gramStart"/>
            <w:r w:rsidRPr="0094024A">
              <w:rPr>
                <w:rFonts w:ascii="仿宋" w:eastAsia="仿宋" w:hAnsi="仿宋" w:hint="eastAsia"/>
                <w:szCs w:val="21"/>
              </w:rPr>
              <w:t>倡导按</w:t>
            </w:r>
            <w:proofErr w:type="gramEnd"/>
            <w:r w:rsidRPr="0094024A">
              <w:rPr>
                <w:rFonts w:ascii="仿宋" w:eastAsia="仿宋" w:hAnsi="仿宋" w:hint="eastAsia"/>
                <w:szCs w:val="21"/>
              </w:rPr>
              <w:t>一级学科或学科群开设</w:t>
            </w:r>
            <w:r w:rsidR="00E60C50">
              <w:rPr>
                <w:rFonts w:ascii="仿宋" w:eastAsia="仿宋" w:hAnsi="仿宋" w:hint="eastAsia"/>
                <w:szCs w:val="21"/>
              </w:rPr>
              <w:t>至少</w:t>
            </w:r>
            <w:r w:rsidRPr="0094024A">
              <w:rPr>
                <w:rFonts w:ascii="仿宋" w:eastAsia="仿宋" w:hAnsi="仿宋" w:hint="eastAsia"/>
                <w:szCs w:val="21"/>
              </w:rPr>
              <w:t>1门学科前沿课程或学科交叉类课程</w:t>
            </w:r>
            <w:r w:rsidR="00E60C50">
              <w:rPr>
                <w:rFonts w:ascii="仿宋" w:eastAsia="仿宋" w:hAnsi="仿宋" w:hint="eastAsia"/>
                <w:szCs w:val="21"/>
              </w:rPr>
              <w:t>。</w:t>
            </w:r>
          </w:p>
        </w:tc>
      </w:tr>
      <w:tr w:rsidR="00386175" w:rsidRPr="0061749D" w:rsidTr="00386175">
        <w:tc>
          <w:tcPr>
            <w:tcW w:w="1418" w:type="dxa"/>
            <w:vMerge/>
            <w:vAlign w:val="center"/>
          </w:tcPr>
          <w:p w:rsidR="00046CE3" w:rsidRPr="0061749D" w:rsidRDefault="00046CE3" w:rsidP="00514A05">
            <w:pPr>
              <w:spacing w:line="480" w:lineRule="exact"/>
              <w:jc w:val="center"/>
              <w:rPr>
                <w:rFonts w:ascii="仿宋" w:eastAsia="仿宋" w:hAnsi="仿宋"/>
                <w:szCs w:val="21"/>
              </w:rPr>
            </w:pPr>
          </w:p>
        </w:tc>
        <w:tc>
          <w:tcPr>
            <w:tcW w:w="1560" w:type="dxa"/>
            <w:vAlign w:val="center"/>
          </w:tcPr>
          <w:p w:rsidR="00046CE3" w:rsidRPr="0061749D" w:rsidRDefault="00046CE3" w:rsidP="00351A6D">
            <w:pPr>
              <w:spacing w:line="480" w:lineRule="exact"/>
              <w:jc w:val="center"/>
              <w:rPr>
                <w:rFonts w:ascii="仿宋" w:eastAsia="仿宋" w:hAnsi="仿宋"/>
                <w:szCs w:val="21"/>
              </w:rPr>
            </w:pPr>
            <w:r w:rsidRPr="0061749D">
              <w:rPr>
                <w:rFonts w:ascii="仿宋" w:eastAsia="仿宋" w:hAnsi="仿宋" w:hint="eastAsia"/>
                <w:szCs w:val="21"/>
              </w:rPr>
              <w:t>方向必修课</w:t>
            </w:r>
          </w:p>
        </w:tc>
        <w:tc>
          <w:tcPr>
            <w:tcW w:w="2409" w:type="dxa"/>
            <w:vAlign w:val="center"/>
          </w:tcPr>
          <w:p w:rsidR="00046CE3" w:rsidRPr="0061749D" w:rsidRDefault="00046CE3" w:rsidP="00351A6D">
            <w:pPr>
              <w:jc w:val="center"/>
              <w:rPr>
                <w:rFonts w:ascii="仿宋" w:eastAsia="仿宋" w:hAnsi="仿宋"/>
                <w:szCs w:val="21"/>
              </w:rPr>
            </w:pPr>
          </w:p>
        </w:tc>
        <w:tc>
          <w:tcPr>
            <w:tcW w:w="851" w:type="dxa"/>
            <w:vAlign w:val="center"/>
          </w:tcPr>
          <w:p w:rsidR="00046CE3" w:rsidRPr="0061749D" w:rsidRDefault="00046CE3" w:rsidP="00351A6D">
            <w:pPr>
              <w:jc w:val="center"/>
              <w:rPr>
                <w:rFonts w:ascii="仿宋" w:eastAsia="仿宋" w:hAnsi="仿宋"/>
                <w:szCs w:val="21"/>
              </w:rPr>
            </w:pPr>
            <w:r>
              <w:rPr>
                <w:rFonts w:ascii="仿宋" w:eastAsia="仿宋" w:hAnsi="仿宋" w:hint="eastAsia"/>
                <w:szCs w:val="21"/>
              </w:rPr>
              <w:t>≥2</w:t>
            </w:r>
          </w:p>
        </w:tc>
        <w:tc>
          <w:tcPr>
            <w:tcW w:w="3118" w:type="dxa"/>
            <w:vAlign w:val="center"/>
          </w:tcPr>
          <w:p w:rsidR="00046CE3" w:rsidRPr="0061749D" w:rsidRDefault="00046CE3" w:rsidP="00351A6D">
            <w:pPr>
              <w:jc w:val="center"/>
              <w:rPr>
                <w:rFonts w:ascii="仿宋" w:eastAsia="仿宋" w:hAnsi="仿宋"/>
                <w:szCs w:val="21"/>
              </w:rPr>
            </w:pPr>
          </w:p>
        </w:tc>
      </w:tr>
      <w:tr w:rsidR="00386175" w:rsidRPr="0061749D" w:rsidTr="00386175">
        <w:tc>
          <w:tcPr>
            <w:tcW w:w="1418" w:type="dxa"/>
            <w:vMerge w:val="restart"/>
            <w:vAlign w:val="center"/>
          </w:tcPr>
          <w:p w:rsidR="00046CE3" w:rsidRPr="0061749D" w:rsidRDefault="0047761D" w:rsidP="00514A05">
            <w:pPr>
              <w:spacing w:line="480" w:lineRule="exact"/>
              <w:jc w:val="center"/>
              <w:rPr>
                <w:rFonts w:ascii="仿宋" w:eastAsia="仿宋" w:hAnsi="仿宋"/>
                <w:szCs w:val="21"/>
              </w:rPr>
            </w:pPr>
            <w:r>
              <w:rPr>
                <w:rFonts w:ascii="仿宋" w:eastAsia="仿宋" w:hAnsi="仿宋" w:hint="eastAsia"/>
                <w:szCs w:val="21"/>
              </w:rPr>
              <w:t>选修课</w:t>
            </w:r>
          </w:p>
        </w:tc>
        <w:tc>
          <w:tcPr>
            <w:tcW w:w="1560" w:type="dxa"/>
            <w:vAlign w:val="center"/>
          </w:tcPr>
          <w:p w:rsidR="00046CE3" w:rsidRPr="0061749D" w:rsidRDefault="00046CE3" w:rsidP="00351A6D">
            <w:pPr>
              <w:spacing w:line="480" w:lineRule="exact"/>
              <w:jc w:val="center"/>
              <w:rPr>
                <w:rFonts w:ascii="仿宋" w:eastAsia="仿宋" w:hAnsi="仿宋"/>
                <w:szCs w:val="21"/>
              </w:rPr>
            </w:pPr>
            <w:r>
              <w:rPr>
                <w:rFonts w:ascii="仿宋" w:eastAsia="仿宋" w:hAnsi="仿宋" w:hint="eastAsia"/>
                <w:szCs w:val="21"/>
              </w:rPr>
              <w:t>专业选修课</w:t>
            </w:r>
          </w:p>
        </w:tc>
        <w:tc>
          <w:tcPr>
            <w:tcW w:w="2409" w:type="dxa"/>
            <w:vAlign w:val="center"/>
          </w:tcPr>
          <w:p w:rsidR="00046CE3" w:rsidRPr="0061749D" w:rsidRDefault="00046CE3" w:rsidP="00351A6D">
            <w:pPr>
              <w:jc w:val="center"/>
              <w:rPr>
                <w:rFonts w:ascii="仿宋" w:eastAsia="仿宋" w:hAnsi="仿宋"/>
                <w:szCs w:val="21"/>
              </w:rPr>
            </w:pPr>
          </w:p>
        </w:tc>
        <w:tc>
          <w:tcPr>
            <w:tcW w:w="851" w:type="dxa"/>
            <w:vAlign w:val="center"/>
          </w:tcPr>
          <w:p w:rsidR="00046CE3" w:rsidRPr="0061749D" w:rsidRDefault="00046CE3" w:rsidP="00351A6D">
            <w:pPr>
              <w:jc w:val="center"/>
              <w:rPr>
                <w:rFonts w:ascii="仿宋" w:eastAsia="仿宋" w:hAnsi="仿宋"/>
                <w:szCs w:val="21"/>
              </w:rPr>
            </w:pPr>
          </w:p>
        </w:tc>
        <w:tc>
          <w:tcPr>
            <w:tcW w:w="3118" w:type="dxa"/>
            <w:vAlign w:val="center"/>
          </w:tcPr>
          <w:p w:rsidR="00046CE3" w:rsidRPr="0061749D" w:rsidRDefault="00046CE3" w:rsidP="00351A6D">
            <w:pPr>
              <w:jc w:val="center"/>
              <w:rPr>
                <w:rFonts w:ascii="仿宋" w:eastAsia="仿宋" w:hAnsi="仿宋"/>
                <w:szCs w:val="21"/>
              </w:rPr>
            </w:pPr>
          </w:p>
        </w:tc>
      </w:tr>
      <w:tr w:rsidR="00386175" w:rsidRPr="0061749D" w:rsidTr="00386175">
        <w:tc>
          <w:tcPr>
            <w:tcW w:w="1418" w:type="dxa"/>
            <w:vMerge/>
            <w:vAlign w:val="center"/>
          </w:tcPr>
          <w:p w:rsidR="00046CE3" w:rsidRPr="0061749D" w:rsidRDefault="00046CE3" w:rsidP="00514A05">
            <w:pPr>
              <w:spacing w:line="480" w:lineRule="exact"/>
              <w:jc w:val="center"/>
              <w:rPr>
                <w:rFonts w:ascii="仿宋" w:eastAsia="仿宋" w:hAnsi="仿宋"/>
                <w:szCs w:val="21"/>
              </w:rPr>
            </w:pPr>
          </w:p>
        </w:tc>
        <w:tc>
          <w:tcPr>
            <w:tcW w:w="1560" w:type="dxa"/>
            <w:vAlign w:val="center"/>
          </w:tcPr>
          <w:p w:rsidR="00046CE3" w:rsidRDefault="00046CE3" w:rsidP="00351A6D">
            <w:pPr>
              <w:spacing w:line="480" w:lineRule="exact"/>
              <w:jc w:val="center"/>
              <w:rPr>
                <w:rFonts w:ascii="仿宋" w:eastAsia="仿宋" w:hAnsi="仿宋"/>
                <w:szCs w:val="21"/>
              </w:rPr>
            </w:pPr>
            <w:r>
              <w:rPr>
                <w:rFonts w:ascii="仿宋" w:eastAsia="仿宋" w:hAnsi="仿宋" w:hint="eastAsia"/>
                <w:szCs w:val="21"/>
              </w:rPr>
              <w:t>公共选修课</w:t>
            </w:r>
          </w:p>
        </w:tc>
        <w:tc>
          <w:tcPr>
            <w:tcW w:w="2409" w:type="dxa"/>
            <w:vAlign w:val="center"/>
          </w:tcPr>
          <w:p w:rsidR="00046CE3" w:rsidRPr="0061749D" w:rsidRDefault="00046CE3" w:rsidP="00351A6D">
            <w:pPr>
              <w:jc w:val="center"/>
              <w:rPr>
                <w:rFonts w:ascii="仿宋" w:eastAsia="仿宋" w:hAnsi="仿宋"/>
                <w:szCs w:val="21"/>
              </w:rPr>
            </w:pPr>
          </w:p>
        </w:tc>
        <w:tc>
          <w:tcPr>
            <w:tcW w:w="851" w:type="dxa"/>
            <w:vAlign w:val="center"/>
          </w:tcPr>
          <w:p w:rsidR="00046CE3" w:rsidRPr="0061749D" w:rsidRDefault="00046CE3" w:rsidP="00351A6D">
            <w:pPr>
              <w:jc w:val="center"/>
              <w:rPr>
                <w:rFonts w:ascii="仿宋" w:eastAsia="仿宋" w:hAnsi="仿宋"/>
                <w:szCs w:val="21"/>
              </w:rPr>
            </w:pPr>
          </w:p>
        </w:tc>
        <w:tc>
          <w:tcPr>
            <w:tcW w:w="3118" w:type="dxa"/>
            <w:vAlign w:val="center"/>
          </w:tcPr>
          <w:p w:rsidR="00046CE3" w:rsidRPr="00964CB1" w:rsidRDefault="00046CE3" w:rsidP="00351A6D">
            <w:pPr>
              <w:jc w:val="center"/>
              <w:rPr>
                <w:rFonts w:ascii="仿宋" w:eastAsia="仿宋" w:hAnsi="仿宋"/>
                <w:szCs w:val="21"/>
              </w:rPr>
            </w:pPr>
          </w:p>
        </w:tc>
      </w:tr>
      <w:tr w:rsidR="00386175" w:rsidRPr="0061749D" w:rsidTr="00386175">
        <w:trPr>
          <w:trHeight w:val="367"/>
        </w:trPr>
        <w:tc>
          <w:tcPr>
            <w:tcW w:w="2978" w:type="dxa"/>
            <w:gridSpan w:val="2"/>
            <w:vAlign w:val="center"/>
          </w:tcPr>
          <w:p w:rsidR="00046CE3" w:rsidRPr="0061749D" w:rsidRDefault="00046CE3" w:rsidP="001766F3">
            <w:pPr>
              <w:spacing w:line="480" w:lineRule="exact"/>
              <w:jc w:val="center"/>
              <w:rPr>
                <w:rFonts w:ascii="仿宋" w:eastAsia="仿宋" w:hAnsi="仿宋"/>
                <w:szCs w:val="21"/>
              </w:rPr>
            </w:pPr>
            <w:r w:rsidRPr="0061749D">
              <w:rPr>
                <w:rFonts w:ascii="仿宋" w:eastAsia="仿宋" w:hAnsi="仿宋" w:hint="eastAsia"/>
                <w:szCs w:val="21"/>
              </w:rPr>
              <w:t>补修</w:t>
            </w:r>
            <w:r>
              <w:rPr>
                <w:rFonts w:ascii="仿宋" w:eastAsia="仿宋" w:hAnsi="仿宋" w:hint="eastAsia"/>
                <w:szCs w:val="21"/>
              </w:rPr>
              <w:t>课</w:t>
            </w:r>
          </w:p>
        </w:tc>
        <w:tc>
          <w:tcPr>
            <w:tcW w:w="2409" w:type="dxa"/>
            <w:vAlign w:val="center"/>
          </w:tcPr>
          <w:p w:rsidR="00046CE3" w:rsidRPr="0061749D" w:rsidRDefault="00046CE3" w:rsidP="00351A6D">
            <w:pPr>
              <w:jc w:val="center"/>
              <w:rPr>
                <w:rFonts w:ascii="仿宋" w:eastAsia="仿宋" w:hAnsi="仿宋"/>
                <w:szCs w:val="21"/>
              </w:rPr>
            </w:pPr>
          </w:p>
        </w:tc>
        <w:tc>
          <w:tcPr>
            <w:tcW w:w="851" w:type="dxa"/>
            <w:vAlign w:val="center"/>
          </w:tcPr>
          <w:p w:rsidR="00046CE3" w:rsidRPr="0061749D" w:rsidRDefault="00046CE3" w:rsidP="00351A6D">
            <w:pPr>
              <w:jc w:val="center"/>
              <w:rPr>
                <w:rFonts w:ascii="仿宋" w:eastAsia="仿宋" w:hAnsi="仿宋"/>
                <w:szCs w:val="21"/>
              </w:rPr>
            </w:pPr>
          </w:p>
        </w:tc>
        <w:tc>
          <w:tcPr>
            <w:tcW w:w="3118" w:type="dxa"/>
            <w:vAlign w:val="center"/>
          </w:tcPr>
          <w:p w:rsidR="00046CE3" w:rsidRPr="00964CB1" w:rsidRDefault="001F49E9" w:rsidP="001F49E9">
            <w:pPr>
              <w:rPr>
                <w:rFonts w:ascii="仿宋" w:eastAsia="仿宋" w:hAnsi="仿宋"/>
                <w:szCs w:val="21"/>
              </w:rPr>
            </w:pPr>
            <w:r>
              <w:rPr>
                <w:rFonts w:ascii="仿宋" w:eastAsia="仿宋" w:hAnsi="仿宋" w:hint="eastAsia"/>
                <w:szCs w:val="21"/>
              </w:rPr>
              <w:t>跨学科或以同等学力录取的博士</w:t>
            </w:r>
            <w:r w:rsidRPr="00964CB1">
              <w:rPr>
                <w:rFonts w:ascii="仿宋" w:eastAsia="仿宋" w:hAnsi="仿宋" w:hint="eastAsia"/>
                <w:szCs w:val="21"/>
              </w:rPr>
              <w:t>生须补修</w:t>
            </w:r>
            <w:r>
              <w:rPr>
                <w:rFonts w:ascii="仿宋" w:eastAsia="仿宋" w:hAnsi="仿宋" w:hint="eastAsia"/>
                <w:szCs w:val="21"/>
              </w:rPr>
              <w:t>相关专业课程，具体要求</w:t>
            </w:r>
            <w:r w:rsidR="00046CE3">
              <w:rPr>
                <w:rFonts w:ascii="仿宋" w:eastAsia="仿宋" w:hAnsi="仿宋" w:hint="eastAsia"/>
                <w:szCs w:val="21"/>
              </w:rPr>
              <w:t>培养单位自定，不计学分。</w:t>
            </w:r>
          </w:p>
        </w:tc>
      </w:tr>
    </w:tbl>
    <w:p w:rsidR="0056074C" w:rsidRPr="0056074C" w:rsidRDefault="00F56B6A" w:rsidP="009F7AE6">
      <w:pPr>
        <w:widowControl/>
        <w:spacing w:line="480" w:lineRule="exact"/>
        <w:ind w:firstLine="480"/>
        <w:jc w:val="left"/>
        <w:rPr>
          <w:rFonts w:ascii="仿宋" w:eastAsia="仿宋" w:hAnsi="仿宋"/>
          <w:sz w:val="28"/>
          <w:szCs w:val="28"/>
        </w:rPr>
      </w:pPr>
      <w:r>
        <w:rPr>
          <w:rFonts w:ascii="仿宋" w:eastAsia="仿宋" w:hAnsi="仿宋" w:hint="eastAsia"/>
          <w:sz w:val="28"/>
          <w:szCs w:val="28"/>
        </w:rPr>
        <w:t>（</w:t>
      </w:r>
      <w:r w:rsidR="00F271F9">
        <w:rPr>
          <w:rFonts w:ascii="仿宋" w:eastAsia="仿宋" w:hAnsi="仿宋" w:hint="eastAsia"/>
          <w:sz w:val="28"/>
          <w:szCs w:val="28"/>
        </w:rPr>
        <w:t>2</w:t>
      </w:r>
      <w:r>
        <w:rPr>
          <w:rFonts w:ascii="仿宋" w:eastAsia="仿宋" w:hAnsi="仿宋" w:hint="eastAsia"/>
          <w:sz w:val="28"/>
          <w:szCs w:val="28"/>
        </w:rPr>
        <w:t>）课程设置要求</w:t>
      </w:r>
    </w:p>
    <w:p w:rsidR="00062FB7" w:rsidRDefault="00F62639" w:rsidP="00F62639">
      <w:pPr>
        <w:spacing w:line="480" w:lineRule="exact"/>
        <w:ind w:firstLineChars="200" w:firstLine="560"/>
        <w:rPr>
          <w:rFonts w:ascii="仿宋" w:eastAsia="仿宋" w:hAnsi="仿宋"/>
          <w:sz w:val="28"/>
          <w:szCs w:val="28"/>
        </w:rPr>
      </w:pPr>
      <w:r w:rsidRPr="00F62639">
        <w:rPr>
          <w:rFonts w:ascii="仿宋" w:eastAsia="仿宋" w:hAnsi="仿宋" w:hint="eastAsia"/>
          <w:sz w:val="28"/>
          <w:szCs w:val="28"/>
        </w:rPr>
        <w:t>以树人为核心，以立德为根本，</w:t>
      </w:r>
      <w:r w:rsidR="00BA1B7A">
        <w:rPr>
          <w:rFonts w:ascii="仿宋" w:eastAsia="仿宋" w:hAnsi="仿宋" w:hint="eastAsia"/>
          <w:sz w:val="28"/>
          <w:szCs w:val="28"/>
        </w:rPr>
        <w:t>全面</w:t>
      </w:r>
      <w:r>
        <w:rPr>
          <w:rFonts w:ascii="仿宋" w:eastAsia="仿宋" w:hAnsi="仿宋" w:hint="eastAsia"/>
          <w:sz w:val="28"/>
          <w:szCs w:val="28"/>
        </w:rPr>
        <w:t>强化课程育人功能；</w:t>
      </w:r>
      <w:r w:rsidR="00314374" w:rsidRPr="00D75836">
        <w:rPr>
          <w:rFonts w:ascii="仿宋" w:eastAsia="仿宋" w:hAnsi="仿宋" w:hint="eastAsia"/>
          <w:sz w:val="28"/>
          <w:szCs w:val="28"/>
        </w:rPr>
        <w:t>按照“理</w:t>
      </w:r>
      <w:r w:rsidR="00314374" w:rsidRPr="00D75836">
        <w:rPr>
          <w:rFonts w:ascii="仿宋" w:eastAsia="仿宋" w:hAnsi="仿宋" w:hint="eastAsia"/>
          <w:sz w:val="28"/>
          <w:szCs w:val="28"/>
        </w:rPr>
        <w:lastRenderedPageBreak/>
        <w:t>论+方法+</w:t>
      </w:r>
      <w:r w:rsidR="00314374">
        <w:rPr>
          <w:rFonts w:ascii="仿宋" w:eastAsia="仿宋" w:hAnsi="仿宋" w:hint="eastAsia"/>
          <w:sz w:val="28"/>
          <w:szCs w:val="28"/>
        </w:rPr>
        <w:t>专题研究”的</w:t>
      </w:r>
      <w:r w:rsidR="00314374" w:rsidRPr="00D75836">
        <w:rPr>
          <w:rFonts w:ascii="仿宋" w:eastAsia="仿宋" w:hAnsi="仿宋" w:hint="eastAsia"/>
          <w:sz w:val="28"/>
          <w:szCs w:val="28"/>
        </w:rPr>
        <w:t>结构</w:t>
      </w:r>
      <w:r w:rsidR="00314374">
        <w:rPr>
          <w:rFonts w:ascii="仿宋" w:eastAsia="仿宋" w:hAnsi="仿宋" w:hint="eastAsia"/>
          <w:sz w:val="28"/>
          <w:szCs w:val="28"/>
        </w:rPr>
        <w:t>完善博士研究生课程体系，</w:t>
      </w:r>
      <w:r w:rsidR="007A7C1E">
        <w:rPr>
          <w:rFonts w:ascii="仿宋" w:eastAsia="仿宋" w:hAnsi="仿宋" w:hint="eastAsia"/>
          <w:sz w:val="28"/>
          <w:szCs w:val="28"/>
        </w:rPr>
        <w:t>强化博士研究生课程的理论性、前沿性、交叉性和研究性，在课程教学中突出思想引领、思维启发、问题导向和方法熏陶；</w:t>
      </w:r>
    </w:p>
    <w:p w:rsidR="00062FB7" w:rsidRDefault="00320B61"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鼓励有师资基础的培养单位自主</w:t>
      </w:r>
      <w:r w:rsidRPr="00320B61">
        <w:rPr>
          <w:rFonts w:ascii="仿宋" w:eastAsia="仿宋" w:hAnsi="仿宋" w:hint="eastAsia"/>
          <w:sz w:val="28"/>
          <w:szCs w:val="28"/>
        </w:rPr>
        <w:t>开设</w:t>
      </w:r>
      <w:r w:rsidR="006966D9">
        <w:rPr>
          <w:rFonts w:ascii="仿宋" w:eastAsia="仿宋" w:hAnsi="仿宋" w:hint="eastAsia"/>
          <w:sz w:val="28"/>
          <w:szCs w:val="28"/>
        </w:rPr>
        <w:t>“</w:t>
      </w:r>
      <w:r w:rsidR="006966D9" w:rsidRPr="00320B61">
        <w:rPr>
          <w:rFonts w:ascii="仿宋" w:eastAsia="仿宋" w:hAnsi="仿宋" w:hint="eastAsia"/>
          <w:sz w:val="28"/>
          <w:szCs w:val="28"/>
        </w:rPr>
        <w:t>博士</w:t>
      </w:r>
      <w:r w:rsidR="006966D9">
        <w:rPr>
          <w:rFonts w:ascii="仿宋" w:eastAsia="仿宋" w:hAnsi="仿宋" w:hint="eastAsia"/>
          <w:sz w:val="28"/>
          <w:szCs w:val="28"/>
        </w:rPr>
        <w:t>生学术</w:t>
      </w:r>
      <w:r w:rsidR="006966D9" w:rsidRPr="00320B61">
        <w:rPr>
          <w:rFonts w:ascii="仿宋" w:eastAsia="仿宋" w:hAnsi="仿宋" w:hint="eastAsia"/>
          <w:sz w:val="28"/>
          <w:szCs w:val="28"/>
        </w:rPr>
        <w:t>英语</w:t>
      </w:r>
      <w:r w:rsidR="00EE77B9">
        <w:rPr>
          <w:rFonts w:ascii="仿宋" w:eastAsia="仿宋" w:hAnsi="仿宋" w:hint="eastAsia"/>
          <w:sz w:val="28"/>
          <w:szCs w:val="28"/>
        </w:rPr>
        <w:t>”替代博士生公共英语</w:t>
      </w:r>
      <w:r w:rsidR="00314374">
        <w:rPr>
          <w:rFonts w:ascii="仿宋" w:eastAsia="仿宋" w:hAnsi="仿宋" w:hint="eastAsia"/>
          <w:sz w:val="28"/>
          <w:szCs w:val="28"/>
        </w:rPr>
        <w:t>，强化博士生学术前沿与研究方法、学术写作与学术交流</w:t>
      </w:r>
      <w:r w:rsidR="005941AB">
        <w:rPr>
          <w:rFonts w:ascii="仿宋" w:eastAsia="仿宋" w:hAnsi="仿宋" w:hint="eastAsia"/>
          <w:sz w:val="28"/>
          <w:szCs w:val="28"/>
        </w:rPr>
        <w:t>、学术道德与</w:t>
      </w:r>
      <w:r w:rsidR="006966D9">
        <w:rPr>
          <w:rFonts w:ascii="仿宋" w:eastAsia="仿宋" w:hAnsi="仿宋" w:hint="eastAsia"/>
          <w:sz w:val="28"/>
          <w:szCs w:val="28"/>
        </w:rPr>
        <w:t>规范</w:t>
      </w:r>
      <w:r w:rsidR="007339F5">
        <w:rPr>
          <w:rFonts w:ascii="仿宋" w:eastAsia="仿宋" w:hAnsi="仿宋" w:hint="eastAsia"/>
          <w:sz w:val="28"/>
          <w:szCs w:val="28"/>
        </w:rPr>
        <w:t>等方面的</w:t>
      </w:r>
      <w:r w:rsidR="006966D9">
        <w:rPr>
          <w:rFonts w:ascii="仿宋" w:eastAsia="仿宋" w:hAnsi="仿宋" w:hint="eastAsia"/>
          <w:sz w:val="28"/>
          <w:szCs w:val="28"/>
        </w:rPr>
        <w:t>训练</w:t>
      </w:r>
      <w:r w:rsidR="005941AB">
        <w:rPr>
          <w:rFonts w:ascii="仿宋" w:eastAsia="仿宋" w:hAnsi="仿宋" w:hint="eastAsia"/>
          <w:sz w:val="28"/>
          <w:szCs w:val="28"/>
        </w:rPr>
        <w:t>；</w:t>
      </w:r>
    </w:p>
    <w:p w:rsidR="008C2907" w:rsidRDefault="0031437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至少设置1门学科通开课，学科通开课须</w:t>
      </w:r>
      <w:r w:rsidR="007A7C1E">
        <w:rPr>
          <w:rFonts w:ascii="仿宋" w:eastAsia="仿宋" w:hAnsi="仿宋" w:hint="eastAsia"/>
          <w:sz w:val="28"/>
          <w:szCs w:val="28"/>
        </w:rPr>
        <w:t>由本学科多位知名教授</w:t>
      </w:r>
      <w:r w:rsidR="0005555C">
        <w:rPr>
          <w:rFonts w:ascii="仿宋" w:eastAsia="仿宋" w:hAnsi="仿宋" w:hint="eastAsia"/>
          <w:sz w:val="28"/>
          <w:szCs w:val="28"/>
        </w:rPr>
        <w:t>分专题讲授，使博士生能够了解本学科相关领域最新研究进展；</w:t>
      </w:r>
    </w:p>
    <w:p w:rsidR="00D2319D" w:rsidRDefault="00991B78"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原则上1名博士生导师为本专业博士生开设的课程不超过2门</w:t>
      </w:r>
      <w:r w:rsidR="00320B61">
        <w:rPr>
          <w:rFonts w:ascii="仿宋" w:eastAsia="仿宋" w:hAnsi="仿宋" w:hint="eastAsia"/>
          <w:sz w:val="28"/>
          <w:szCs w:val="28"/>
        </w:rPr>
        <w:t>，杜绝导师包揽所指导博士生全部专业课程的现象</w:t>
      </w:r>
      <w:r w:rsidR="00795157">
        <w:rPr>
          <w:rFonts w:ascii="仿宋" w:eastAsia="仿宋" w:hAnsi="仿宋" w:hint="eastAsia"/>
          <w:sz w:val="28"/>
          <w:szCs w:val="28"/>
        </w:rPr>
        <w:t>；</w:t>
      </w:r>
    </w:p>
    <w:p w:rsidR="004E3C60" w:rsidRPr="00314374" w:rsidRDefault="004E3C60" w:rsidP="009F7AE6">
      <w:pPr>
        <w:spacing w:line="480" w:lineRule="exact"/>
        <w:ind w:firstLineChars="200" w:firstLine="560"/>
        <w:rPr>
          <w:rFonts w:ascii="仿宋" w:eastAsia="仿宋" w:hAnsi="仿宋"/>
          <w:sz w:val="28"/>
          <w:szCs w:val="28"/>
        </w:rPr>
      </w:pPr>
      <w:r w:rsidRPr="00314374">
        <w:rPr>
          <w:rFonts w:ascii="仿宋" w:eastAsia="仿宋" w:hAnsi="仿宋" w:hint="eastAsia"/>
          <w:sz w:val="28"/>
          <w:szCs w:val="28"/>
        </w:rPr>
        <w:t>着力</w:t>
      </w:r>
      <w:r w:rsidR="001310AA" w:rsidRPr="00314374">
        <w:rPr>
          <w:rFonts w:ascii="仿宋" w:eastAsia="仿宋" w:hAnsi="仿宋" w:hint="eastAsia"/>
          <w:sz w:val="28"/>
          <w:szCs w:val="28"/>
        </w:rPr>
        <w:t>推进</w:t>
      </w:r>
      <w:r w:rsidRPr="00314374">
        <w:rPr>
          <w:rFonts w:ascii="仿宋" w:eastAsia="仿宋" w:hAnsi="仿宋" w:hint="eastAsia"/>
          <w:sz w:val="28"/>
          <w:szCs w:val="28"/>
        </w:rPr>
        <w:t>研究学分课程建设，至少</w:t>
      </w:r>
      <w:r w:rsidR="004C07C8" w:rsidRPr="00314374">
        <w:rPr>
          <w:rFonts w:ascii="仿宋" w:eastAsia="仿宋" w:hAnsi="仿宋" w:hint="eastAsia"/>
          <w:sz w:val="28"/>
          <w:szCs w:val="28"/>
        </w:rPr>
        <w:t>将</w:t>
      </w:r>
      <w:r w:rsidRPr="00314374">
        <w:rPr>
          <w:rFonts w:ascii="仿宋" w:eastAsia="仿宋" w:hAnsi="仿宋" w:hint="eastAsia"/>
          <w:sz w:val="28"/>
          <w:szCs w:val="28"/>
        </w:rPr>
        <w:t>1门专业课</w:t>
      </w:r>
      <w:r w:rsidR="004C07C8" w:rsidRPr="00314374">
        <w:rPr>
          <w:rFonts w:ascii="仿宋" w:eastAsia="仿宋" w:hAnsi="仿宋" w:hint="eastAsia"/>
          <w:sz w:val="28"/>
          <w:szCs w:val="28"/>
        </w:rPr>
        <w:t>建设成为</w:t>
      </w:r>
      <w:r w:rsidR="001310AA" w:rsidRPr="00314374">
        <w:rPr>
          <w:rFonts w:ascii="仿宋" w:eastAsia="仿宋" w:hAnsi="仿宋" w:hint="eastAsia"/>
          <w:sz w:val="28"/>
          <w:szCs w:val="28"/>
        </w:rPr>
        <w:t>研究学分课程，并</w:t>
      </w:r>
      <w:r w:rsidRPr="00314374">
        <w:rPr>
          <w:rFonts w:ascii="仿宋" w:eastAsia="仿宋" w:hAnsi="仿宋" w:hint="eastAsia"/>
          <w:sz w:val="28"/>
          <w:szCs w:val="28"/>
        </w:rPr>
        <w:t>按照研究学分课程的要求</w:t>
      </w:r>
      <w:r w:rsidR="001310AA" w:rsidRPr="00314374">
        <w:rPr>
          <w:rFonts w:ascii="仿宋" w:eastAsia="仿宋" w:hAnsi="仿宋" w:hint="eastAsia"/>
          <w:sz w:val="28"/>
          <w:szCs w:val="28"/>
        </w:rPr>
        <w:t>组织开展教学</w:t>
      </w:r>
      <w:r w:rsidRPr="00314374">
        <w:rPr>
          <w:rFonts w:ascii="仿宋" w:eastAsia="仿宋" w:hAnsi="仿宋" w:hint="eastAsia"/>
          <w:sz w:val="28"/>
          <w:szCs w:val="28"/>
        </w:rPr>
        <w:t>，</w:t>
      </w:r>
      <w:r w:rsidR="001310AA" w:rsidRPr="00314374">
        <w:rPr>
          <w:rFonts w:ascii="仿宋" w:eastAsia="仿宋" w:hAnsi="仿宋" w:hint="eastAsia"/>
          <w:sz w:val="28"/>
          <w:szCs w:val="28"/>
        </w:rPr>
        <w:t>使</w:t>
      </w:r>
      <w:r w:rsidRPr="00314374">
        <w:rPr>
          <w:rFonts w:ascii="仿宋" w:eastAsia="仿宋" w:hAnsi="仿宋" w:hint="eastAsia"/>
          <w:sz w:val="28"/>
          <w:szCs w:val="28"/>
        </w:rPr>
        <w:t>课程教学与学术训练融为一体。</w:t>
      </w:r>
    </w:p>
    <w:p w:rsidR="008F6BFF" w:rsidRDefault="001E6D4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3</w:t>
      </w:r>
      <w:r w:rsidR="008F6BFF">
        <w:rPr>
          <w:rFonts w:ascii="仿宋" w:eastAsia="仿宋" w:hAnsi="仿宋" w:hint="eastAsia"/>
          <w:sz w:val="28"/>
          <w:szCs w:val="28"/>
        </w:rPr>
        <w:t>.</w:t>
      </w:r>
      <w:proofErr w:type="gramStart"/>
      <w:r w:rsidR="002D4CEB">
        <w:rPr>
          <w:rFonts w:ascii="仿宋" w:eastAsia="仿宋" w:hAnsi="仿宋" w:hint="eastAsia"/>
          <w:sz w:val="28"/>
          <w:szCs w:val="28"/>
        </w:rPr>
        <w:t>直博生</w:t>
      </w:r>
      <w:proofErr w:type="gramEnd"/>
      <w:r w:rsidR="002D4CEB">
        <w:rPr>
          <w:rFonts w:ascii="仿宋" w:eastAsia="仿宋" w:hAnsi="仿宋" w:hint="eastAsia"/>
          <w:sz w:val="28"/>
          <w:szCs w:val="28"/>
        </w:rPr>
        <w:t>、</w:t>
      </w:r>
      <w:r w:rsidR="00286180">
        <w:rPr>
          <w:rFonts w:ascii="仿宋" w:eastAsia="仿宋" w:hAnsi="仿宋" w:hint="eastAsia"/>
          <w:sz w:val="28"/>
          <w:szCs w:val="28"/>
        </w:rPr>
        <w:t>“1+4</w:t>
      </w:r>
      <w:r w:rsidR="002D4CEB">
        <w:rPr>
          <w:rFonts w:ascii="仿宋" w:eastAsia="仿宋" w:hAnsi="仿宋" w:hint="eastAsia"/>
          <w:sz w:val="28"/>
          <w:szCs w:val="28"/>
        </w:rPr>
        <w:t>”硕博连读生</w:t>
      </w:r>
      <w:r w:rsidR="008F6BFF">
        <w:rPr>
          <w:rFonts w:ascii="仿宋" w:eastAsia="仿宋" w:hAnsi="仿宋" w:hint="eastAsia"/>
          <w:sz w:val="28"/>
          <w:szCs w:val="28"/>
        </w:rPr>
        <w:t>课程设置</w:t>
      </w:r>
    </w:p>
    <w:p w:rsidR="00970D2F" w:rsidRDefault="00286180" w:rsidP="009F7AE6">
      <w:pPr>
        <w:widowControl/>
        <w:spacing w:line="480" w:lineRule="exact"/>
        <w:ind w:firstLine="480"/>
        <w:jc w:val="left"/>
        <w:rPr>
          <w:rFonts w:ascii="仿宋" w:eastAsia="仿宋" w:hAnsi="仿宋"/>
          <w:sz w:val="28"/>
          <w:szCs w:val="28"/>
        </w:rPr>
      </w:pPr>
      <w:proofErr w:type="gramStart"/>
      <w:r>
        <w:rPr>
          <w:rFonts w:ascii="仿宋" w:eastAsia="仿宋" w:hAnsi="仿宋" w:hint="eastAsia"/>
          <w:sz w:val="28"/>
          <w:szCs w:val="28"/>
        </w:rPr>
        <w:t>直博生</w:t>
      </w:r>
      <w:proofErr w:type="gramEnd"/>
      <w:r w:rsidR="00786C99">
        <w:rPr>
          <w:rFonts w:ascii="仿宋" w:eastAsia="仿宋" w:hAnsi="仿宋" w:hint="eastAsia"/>
          <w:sz w:val="28"/>
          <w:szCs w:val="28"/>
        </w:rPr>
        <w:t>、</w:t>
      </w:r>
      <w:r w:rsidR="00370F5C">
        <w:rPr>
          <w:rFonts w:ascii="仿宋" w:eastAsia="仿宋" w:hAnsi="仿宋" w:hint="eastAsia"/>
          <w:sz w:val="28"/>
          <w:szCs w:val="28"/>
        </w:rPr>
        <w:t>“1+4”硕博连读生共用一个培养方案，</w:t>
      </w:r>
      <w:r>
        <w:rPr>
          <w:rFonts w:ascii="仿宋" w:eastAsia="仿宋" w:hAnsi="仿宋" w:hint="eastAsia"/>
          <w:sz w:val="28"/>
          <w:szCs w:val="28"/>
        </w:rPr>
        <w:t>课程总学分不少于32个学分</w:t>
      </w:r>
      <w:r w:rsidR="005C0D5F">
        <w:rPr>
          <w:rFonts w:ascii="仿宋" w:eastAsia="仿宋" w:hAnsi="仿宋" w:hint="eastAsia"/>
          <w:sz w:val="28"/>
          <w:szCs w:val="28"/>
        </w:rPr>
        <w:t>，必修课</w:t>
      </w:r>
      <w:r w:rsidR="00991B78">
        <w:rPr>
          <w:rFonts w:ascii="仿宋" w:eastAsia="仿宋" w:hAnsi="仿宋" w:hint="eastAsia"/>
          <w:sz w:val="28"/>
          <w:szCs w:val="28"/>
        </w:rPr>
        <w:t>不少于22个学分，其中公共必修课4学分（“中国马克思主义与当代”2学分，“硕博连读</w:t>
      </w:r>
      <w:r w:rsidR="009E562E">
        <w:rPr>
          <w:rFonts w:ascii="仿宋" w:eastAsia="仿宋" w:hAnsi="仿宋" w:hint="eastAsia"/>
          <w:sz w:val="28"/>
          <w:szCs w:val="28"/>
        </w:rPr>
        <w:t>生</w:t>
      </w:r>
      <w:r w:rsidR="00991B78">
        <w:rPr>
          <w:rFonts w:ascii="仿宋" w:eastAsia="仿宋" w:hAnsi="仿宋" w:hint="eastAsia"/>
          <w:sz w:val="28"/>
          <w:szCs w:val="28"/>
        </w:rPr>
        <w:t>外语”2学分）</w:t>
      </w:r>
      <w:r>
        <w:rPr>
          <w:rFonts w:ascii="仿宋" w:eastAsia="仿宋" w:hAnsi="仿宋" w:hint="eastAsia"/>
          <w:sz w:val="28"/>
          <w:szCs w:val="28"/>
        </w:rPr>
        <w:t>。课程分类</w:t>
      </w:r>
      <w:r w:rsidR="00991B78">
        <w:rPr>
          <w:rFonts w:ascii="仿宋" w:eastAsia="仿宋" w:hAnsi="仿宋" w:hint="eastAsia"/>
          <w:sz w:val="28"/>
          <w:szCs w:val="28"/>
        </w:rPr>
        <w:t>与设置要求参照硕士</w:t>
      </w:r>
      <w:r w:rsidR="004505E9">
        <w:rPr>
          <w:rFonts w:ascii="仿宋" w:eastAsia="仿宋" w:hAnsi="仿宋" w:hint="eastAsia"/>
          <w:sz w:val="28"/>
          <w:szCs w:val="28"/>
        </w:rPr>
        <w:t>研究</w:t>
      </w:r>
      <w:r w:rsidR="001A2FD0">
        <w:rPr>
          <w:rFonts w:ascii="仿宋" w:eastAsia="仿宋" w:hAnsi="仿宋" w:hint="eastAsia"/>
          <w:sz w:val="28"/>
          <w:szCs w:val="28"/>
        </w:rPr>
        <w:t>生</w:t>
      </w:r>
      <w:r w:rsidR="00991B78">
        <w:rPr>
          <w:rFonts w:ascii="仿宋" w:eastAsia="仿宋" w:hAnsi="仿宋" w:hint="eastAsia"/>
          <w:sz w:val="28"/>
          <w:szCs w:val="28"/>
        </w:rPr>
        <w:t>和博士</w:t>
      </w:r>
      <w:r w:rsidR="004505E9">
        <w:rPr>
          <w:rFonts w:ascii="仿宋" w:eastAsia="仿宋" w:hAnsi="仿宋" w:hint="eastAsia"/>
          <w:sz w:val="28"/>
          <w:szCs w:val="28"/>
        </w:rPr>
        <w:t>研究</w:t>
      </w:r>
      <w:r w:rsidR="00991B78">
        <w:rPr>
          <w:rFonts w:ascii="仿宋" w:eastAsia="仿宋" w:hAnsi="仿宋" w:hint="eastAsia"/>
          <w:sz w:val="28"/>
          <w:szCs w:val="28"/>
        </w:rPr>
        <w:t>生课程相关规定执行。</w:t>
      </w:r>
    </w:p>
    <w:p w:rsidR="00991B78" w:rsidRPr="002A0DDF" w:rsidRDefault="00991B78" w:rsidP="009F7AE6">
      <w:pPr>
        <w:widowControl/>
        <w:spacing w:line="480" w:lineRule="exact"/>
        <w:ind w:firstLine="480"/>
        <w:jc w:val="left"/>
        <w:rPr>
          <w:rFonts w:ascii="仿宋" w:eastAsia="仿宋" w:hAnsi="仿宋"/>
          <w:sz w:val="28"/>
          <w:szCs w:val="28"/>
        </w:rPr>
      </w:pPr>
      <w:r>
        <w:rPr>
          <w:rFonts w:ascii="仿宋" w:eastAsia="仿宋" w:hAnsi="仿宋" w:hint="eastAsia"/>
          <w:sz w:val="28"/>
          <w:szCs w:val="28"/>
        </w:rPr>
        <w:t>“2+3</w:t>
      </w:r>
      <w:r w:rsidR="00FD5C5F">
        <w:rPr>
          <w:rFonts w:ascii="仿宋" w:eastAsia="仿宋" w:hAnsi="仿宋" w:hint="eastAsia"/>
          <w:sz w:val="28"/>
          <w:szCs w:val="28"/>
        </w:rPr>
        <w:t>”</w:t>
      </w:r>
      <w:r>
        <w:rPr>
          <w:rFonts w:ascii="仿宋" w:eastAsia="仿宋" w:hAnsi="仿宋" w:hint="eastAsia"/>
          <w:sz w:val="28"/>
          <w:szCs w:val="28"/>
        </w:rPr>
        <w:t>“3+3”硕博连读生不单独制定培养方案，分别按</w:t>
      </w:r>
      <w:r w:rsidR="000B3849">
        <w:rPr>
          <w:rFonts w:ascii="仿宋" w:eastAsia="仿宋" w:hAnsi="仿宋" w:hint="eastAsia"/>
          <w:sz w:val="28"/>
          <w:szCs w:val="28"/>
        </w:rPr>
        <w:t>本学科</w:t>
      </w:r>
      <w:r w:rsidR="001A2FD0">
        <w:rPr>
          <w:rFonts w:ascii="仿宋" w:eastAsia="仿宋" w:hAnsi="仿宋" w:hint="eastAsia"/>
          <w:sz w:val="28"/>
          <w:szCs w:val="28"/>
        </w:rPr>
        <w:t>硕士生、博士</w:t>
      </w:r>
      <w:r>
        <w:rPr>
          <w:rFonts w:ascii="仿宋" w:eastAsia="仿宋" w:hAnsi="仿宋" w:hint="eastAsia"/>
          <w:sz w:val="28"/>
          <w:szCs w:val="28"/>
        </w:rPr>
        <w:t>生培养方案的相关要求分阶段完成相应课程及学分</w:t>
      </w:r>
      <w:r w:rsidR="00785AC4">
        <w:rPr>
          <w:rFonts w:ascii="仿宋" w:eastAsia="仿宋" w:hAnsi="仿宋" w:hint="eastAsia"/>
          <w:sz w:val="28"/>
          <w:szCs w:val="28"/>
        </w:rPr>
        <w:t>，相关必修环节的要求可适当酌减</w:t>
      </w:r>
      <w:r>
        <w:rPr>
          <w:rFonts w:ascii="仿宋" w:eastAsia="仿宋" w:hAnsi="仿宋" w:hint="eastAsia"/>
          <w:sz w:val="28"/>
          <w:szCs w:val="28"/>
        </w:rPr>
        <w:t>。</w:t>
      </w:r>
    </w:p>
    <w:p w:rsidR="00970D2F" w:rsidRPr="00970D2F" w:rsidRDefault="00970D2F" w:rsidP="009F7AE6">
      <w:pPr>
        <w:widowControl/>
        <w:spacing w:line="480" w:lineRule="exact"/>
        <w:ind w:firstLine="480"/>
        <w:jc w:val="left"/>
        <w:rPr>
          <w:rFonts w:ascii="仿宋" w:eastAsia="仿宋" w:hAnsi="仿宋"/>
          <w:b/>
          <w:sz w:val="28"/>
          <w:szCs w:val="28"/>
        </w:rPr>
      </w:pPr>
      <w:r w:rsidRPr="00970D2F">
        <w:rPr>
          <w:rFonts w:ascii="仿宋" w:eastAsia="仿宋" w:hAnsi="仿宋" w:hint="eastAsia"/>
          <w:b/>
          <w:sz w:val="28"/>
          <w:szCs w:val="28"/>
        </w:rPr>
        <w:t>（六）必修环节</w:t>
      </w:r>
    </w:p>
    <w:p w:rsidR="00B32D12" w:rsidRDefault="000A4BB5"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必修环节是研究生培养过程的重要组成部分，</w:t>
      </w:r>
      <w:r w:rsidR="001230CB">
        <w:rPr>
          <w:rFonts w:ascii="仿宋" w:eastAsia="仿宋" w:hAnsi="仿宋" w:hint="eastAsia"/>
          <w:sz w:val="28"/>
          <w:szCs w:val="28"/>
        </w:rPr>
        <w:t>本次</w:t>
      </w:r>
      <w:r w:rsidR="00807BAB">
        <w:rPr>
          <w:rFonts w:ascii="仿宋" w:eastAsia="仿宋" w:hAnsi="仿宋" w:hint="eastAsia"/>
          <w:sz w:val="28"/>
          <w:szCs w:val="28"/>
        </w:rPr>
        <w:t>研究生培养方案修订将</w:t>
      </w:r>
      <w:r>
        <w:rPr>
          <w:rFonts w:ascii="仿宋" w:eastAsia="仿宋" w:hAnsi="仿宋" w:hint="eastAsia"/>
          <w:sz w:val="28"/>
          <w:szCs w:val="28"/>
        </w:rPr>
        <w:t>重要的</w:t>
      </w:r>
      <w:r w:rsidR="00807BAB">
        <w:rPr>
          <w:rFonts w:ascii="仿宋" w:eastAsia="仿宋" w:hAnsi="仿宋" w:hint="eastAsia"/>
          <w:sz w:val="28"/>
          <w:szCs w:val="28"/>
        </w:rPr>
        <w:t>必修环节</w:t>
      </w:r>
      <w:r w:rsidR="00945C68">
        <w:rPr>
          <w:rFonts w:ascii="仿宋" w:eastAsia="仿宋" w:hAnsi="仿宋" w:hint="eastAsia"/>
          <w:sz w:val="28"/>
          <w:szCs w:val="28"/>
        </w:rPr>
        <w:t>学分化，</w:t>
      </w:r>
      <w:r w:rsidR="00083858">
        <w:rPr>
          <w:rFonts w:ascii="仿宋" w:eastAsia="仿宋" w:hAnsi="仿宋" w:hint="eastAsia"/>
          <w:sz w:val="28"/>
          <w:szCs w:val="28"/>
        </w:rPr>
        <w:t>进一步</w:t>
      </w:r>
      <w:r w:rsidR="005C0D5F">
        <w:rPr>
          <w:rFonts w:ascii="仿宋" w:eastAsia="仿宋" w:hAnsi="仿宋" w:hint="eastAsia"/>
          <w:sz w:val="28"/>
          <w:szCs w:val="28"/>
        </w:rPr>
        <w:t>强化</w:t>
      </w:r>
      <w:r w:rsidR="00C647DF">
        <w:rPr>
          <w:rFonts w:ascii="仿宋" w:eastAsia="仿宋" w:hAnsi="仿宋" w:hint="eastAsia"/>
          <w:sz w:val="28"/>
          <w:szCs w:val="28"/>
        </w:rPr>
        <w:t>目标管理和过程管理，切实将</w:t>
      </w:r>
      <w:r w:rsidR="00945C68">
        <w:rPr>
          <w:rFonts w:ascii="仿宋" w:eastAsia="仿宋" w:hAnsi="仿宋" w:hint="eastAsia"/>
          <w:sz w:val="28"/>
          <w:szCs w:val="28"/>
        </w:rPr>
        <w:t>必修环节</w:t>
      </w:r>
      <w:r>
        <w:rPr>
          <w:rFonts w:ascii="仿宋" w:eastAsia="仿宋" w:hAnsi="仿宋" w:hint="eastAsia"/>
          <w:sz w:val="28"/>
          <w:szCs w:val="28"/>
        </w:rPr>
        <w:t>落到实处</w:t>
      </w:r>
      <w:r w:rsidR="00807BAB">
        <w:rPr>
          <w:rFonts w:ascii="仿宋" w:eastAsia="仿宋" w:hAnsi="仿宋" w:hint="eastAsia"/>
          <w:sz w:val="28"/>
          <w:szCs w:val="28"/>
        </w:rPr>
        <w:t>。</w:t>
      </w:r>
      <w:r w:rsidR="00083858">
        <w:rPr>
          <w:rFonts w:ascii="仿宋" w:eastAsia="仿宋" w:hAnsi="仿宋" w:hint="eastAsia"/>
          <w:sz w:val="28"/>
          <w:szCs w:val="28"/>
        </w:rPr>
        <w:t>必修环节</w:t>
      </w:r>
      <w:r w:rsidR="006367B1">
        <w:rPr>
          <w:rFonts w:ascii="仿宋" w:eastAsia="仿宋" w:hAnsi="仿宋" w:hint="eastAsia"/>
          <w:sz w:val="28"/>
          <w:szCs w:val="28"/>
        </w:rPr>
        <w:t>是研究生毕业审核的重要内容，</w:t>
      </w:r>
      <w:r w:rsidR="002F5CBA">
        <w:rPr>
          <w:rFonts w:ascii="仿宋" w:eastAsia="仿宋" w:hAnsi="仿宋" w:hint="eastAsia"/>
          <w:sz w:val="28"/>
          <w:szCs w:val="28"/>
        </w:rPr>
        <w:t>所有必修环节须在学位论文答辩申请之前完成。</w:t>
      </w:r>
      <w:r w:rsidR="006367B1">
        <w:rPr>
          <w:rFonts w:ascii="仿宋" w:eastAsia="仿宋" w:hAnsi="仿宋" w:hint="eastAsia"/>
          <w:sz w:val="28"/>
          <w:szCs w:val="28"/>
        </w:rPr>
        <w:t>相关环节</w:t>
      </w:r>
      <w:r w:rsidR="00083858">
        <w:rPr>
          <w:rFonts w:ascii="仿宋" w:eastAsia="仿宋" w:hAnsi="仿宋" w:hint="eastAsia"/>
          <w:sz w:val="28"/>
          <w:szCs w:val="28"/>
        </w:rPr>
        <w:t>未开展或者达不到规定要求者，</w:t>
      </w:r>
      <w:r w:rsidR="002F5CBA">
        <w:rPr>
          <w:rFonts w:ascii="仿宋" w:eastAsia="仿宋" w:hAnsi="仿宋" w:hint="eastAsia"/>
          <w:sz w:val="28"/>
          <w:szCs w:val="28"/>
        </w:rPr>
        <w:t>不受理其</w:t>
      </w:r>
      <w:r w:rsidR="006367B1">
        <w:rPr>
          <w:rFonts w:ascii="仿宋" w:eastAsia="仿宋" w:hAnsi="仿宋" w:hint="eastAsia"/>
          <w:sz w:val="28"/>
          <w:szCs w:val="28"/>
        </w:rPr>
        <w:t>学位论文答辩</w:t>
      </w:r>
      <w:r w:rsidR="002F5CBA">
        <w:rPr>
          <w:rFonts w:ascii="仿宋" w:eastAsia="仿宋" w:hAnsi="仿宋" w:hint="eastAsia"/>
          <w:sz w:val="28"/>
          <w:szCs w:val="28"/>
        </w:rPr>
        <w:t>申请</w:t>
      </w:r>
      <w:r w:rsidR="006367B1">
        <w:rPr>
          <w:rFonts w:ascii="仿宋" w:eastAsia="仿宋" w:hAnsi="仿宋" w:hint="eastAsia"/>
          <w:sz w:val="28"/>
          <w:szCs w:val="28"/>
        </w:rPr>
        <w:t>。</w:t>
      </w:r>
    </w:p>
    <w:p w:rsidR="002A0DDF" w:rsidRDefault="009F10D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1.硕士研究生必修环节</w:t>
      </w:r>
    </w:p>
    <w:p w:rsidR="00A9235F" w:rsidRDefault="00053816"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硕士研究生</w:t>
      </w:r>
      <w:r w:rsidR="00490421">
        <w:rPr>
          <w:rFonts w:ascii="仿宋" w:eastAsia="仿宋" w:hAnsi="仿宋" w:hint="eastAsia"/>
          <w:sz w:val="28"/>
          <w:szCs w:val="28"/>
        </w:rPr>
        <w:t>的</w:t>
      </w:r>
      <w:r>
        <w:rPr>
          <w:rFonts w:ascii="仿宋" w:eastAsia="仿宋" w:hAnsi="仿宋" w:hint="eastAsia"/>
          <w:sz w:val="28"/>
          <w:szCs w:val="28"/>
        </w:rPr>
        <w:t>必修环节</w:t>
      </w:r>
      <w:r w:rsidR="000B37B3">
        <w:rPr>
          <w:rFonts w:ascii="仿宋" w:eastAsia="仿宋" w:hAnsi="仿宋" w:hint="eastAsia"/>
          <w:sz w:val="28"/>
          <w:szCs w:val="28"/>
        </w:rPr>
        <w:t>主要有文献</w:t>
      </w:r>
      <w:r w:rsidR="00416AEF">
        <w:rPr>
          <w:rFonts w:ascii="仿宋" w:eastAsia="仿宋" w:hAnsi="仿宋" w:hint="eastAsia"/>
          <w:sz w:val="28"/>
          <w:szCs w:val="28"/>
        </w:rPr>
        <w:t>研读、学术</w:t>
      </w:r>
      <w:r w:rsidR="00546927">
        <w:rPr>
          <w:rFonts w:ascii="仿宋" w:eastAsia="仿宋" w:hAnsi="仿宋" w:hint="eastAsia"/>
          <w:sz w:val="28"/>
          <w:szCs w:val="28"/>
        </w:rPr>
        <w:t>讲座</w:t>
      </w:r>
      <w:r w:rsidR="00416AEF">
        <w:rPr>
          <w:rFonts w:ascii="仿宋" w:eastAsia="仿宋" w:hAnsi="仿宋" w:hint="eastAsia"/>
          <w:sz w:val="28"/>
          <w:szCs w:val="28"/>
        </w:rPr>
        <w:t>、中期考核、科</w:t>
      </w:r>
      <w:r w:rsidR="00416AEF">
        <w:rPr>
          <w:rFonts w:ascii="仿宋" w:eastAsia="仿宋" w:hAnsi="仿宋" w:hint="eastAsia"/>
          <w:sz w:val="28"/>
          <w:szCs w:val="28"/>
        </w:rPr>
        <w:lastRenderedPageBreak/>
        <w:t>研</w:t>
      </w:r>
      <w:r w:rsidR="00461994">
        <w:rPr>
          <w:rFonts w:ascii="仿宋" w:eastAsia="仿宋" w:hAnsi="仿宋" w:hint="eastAsia"/>
          <w:sz w:val="28"/>
          <w:szCs w:val="28"/>
        </w:rPr>
        <w:t>训练</w:t>
      </w:r>
      <w:r w:rsidR="00416AEF">
        <w:rPr>
          <w:rFonts w:ascii="仿宋" w:eastAsia="仿宋" w:hAnsi="仿宋" w:hint="eastAsia"/>
          <w:sz w:val="28"/>
          <w:szCs w:val="28"/>
        </w:rPr>
        <w:t>、社会实践等，各培养单位可</w:t>
      </w:r>
      <w:r w:rsidR="006E1B0F">
        <w:rPr>
          <w:rFonts w:ascii="仿宋" w:eastAsia="仿宋" w:hAnsi="仿宋" w:hint="eastAsia"/>
          <w:sz w:val="28"/>
          <w:szCs w:val="28"/>
        </w:rPr>
        <w:t>增设</w:t>
      </w:r>
      <w:r w:rsidR="00416AEF">
        <w:rPr>
          <w:rFonts w:ascii="仿宋" w:eastAsia="仿宋" w:hAnsi="仿宋" w:hint="eastAsia"/>
          <w:sz w:val="28"/>
          <w:szCs w:val="28"/>
        </w:rPr>
        <w:t>必修环节，总学分不少于5学分，</w:t>
      </w:r>
      <w:r w:rsidR="00490421">
        <w:rPr>
          <w:rFonts w:ascii="仿宋" w:eastAsia="仿宋" w:hAnsi="仿宋" w:hint="eastAsia"/>
          <w:sz w:val="28"/>
          <w:szCs w:val="28"/>
        </w:rPr>
        <w:t>具体要求</w:t>
      </w:r>
      <w:r w:rsidR="005C0D5F">
        <w:rPr>
          <w:rFonts w:ascii="仿宋" w:eastAsia="仿宋" w:hAnsi="仿宋" w:hint="eastAsia"/>
          <w:sz w:val="28"/>
          <w:szCs w:val="28"/>
        </w:rPr>
        <w:t>如</w:t>
      </w:r>
      <w:r w:rsidR="00546927">
        <w:rPr>
          <w:rFonts w:ascii="仿宋" w:eastAsia="仿宋" w:hAnsi="仿宋" w:hint="eastAsia"/>
          <w:sz w:val="28"/>
          <w:szCs w:val="28"/>
        </w:rPr>
        <w:t>下表：</w:t>
      </w:r>
    </w:p>
    <w:tbl>
      <w:tblPr>
        <w:tblStyle w:val="a5"/>
        <w:tblW w:w="0" w:type="auto"/>
        <w:tblInd w:w="108" w:type="dxa"/>
        <w:tblLook w:val="04A0"/>
      </w:tblPr>
      <w:tblGrid>
        <w:gridCol w:w="1701"/>
        <w:gridCol w:w="851"/>
        <w:gridCol w:w="6095"/>
      </w:tblGrid>
      <w:tr w:rsidR="00A9235F" w:rsidTr="002D2B72">
        <w:tc>
          <w:tcPr>
            <w:tcW w:w="1701" w:type="dxa"/>
            <w:vAlign w:val="center"/>
          </w:tcPr>
          <w:p w:rsidR="00A9235F" w:rsidRPr="008B6C70" w:rsidRDefault="00A9235F"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必修环节</w:t>
            </w:r>
          </w:p>
        </w:tc>
        <w:tc>
          <w:tcPr>
            <w:tcW w:w="851" w:type="dxa"/>
            <w:vAlign w:val="center"/>
          </w:tcPr>
          <w:p w:rsidR="00A9235F" w:rsidRPr="008B6C70" w:rsidRDefault="00A9235F"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学分</w:t>
            </w:r>
          </w:p>
        </w:tc>
        <w:tc>
          <w:tcPr>
            <w:tcW w:w="6095" w:type="dxa"/>
            <w:vAlign w:val="center"/>
          </w:tcPr>
          <w:p w:rsidR="00A9235F" w:rsidRPr="008B6C70" w:rsidRDefault="00FC7B6E" w:rsidP="004744BD">
            <w:pPr>
              <w:jc w:val="center"/>
              <w:rPr>
                <w:rFonts w:ascii="仿宋" w:eastAsia="仿宋" w:hAnsi="仿宋"/>
                <w:b/>
                <w:sz w:val="24"/>
                <w:szCs w:val="24"/>
              </w:rPr>
            </w:pPr>
            <w:r>
              <w:rPr>
                <w:rFonts w:ascii="仿宋" w:eastAsia="仿宋" w:hAnsi="仿宋" w:hint="eastAsia"/>
                <w:b/>
                <w:sz w:val="24"/>
                <w:szCs w:val="24"/>
              </w:rPr>
              <w:t>具体</w:t>
            </w:r>
            <w:r w:rsidR="00A9235F" w:rsidRPr="008B6C70">
              <w:rPr>
                <w:rFonts w:ascii="仿宋" w:eastAsia="仿宋" w:hAnsi="仿宋" w:hint="eastAsia"/>
                <w:b/>
                <w:sz w:val="24"/>
                <w:szCs w:val="24"/>
              </w:rPr>
              <w:t>要求</w:t>
            </w:r>
          </w:p>
        </w:tc>
      </w:tr>
      <w:tr w:rsidR="00A9235F" w:rsidTr="00C647DF">
        <w:tc>
          <w:tcPr>
            <w:tcW w:w="1701" w:type="dxa"/>
            <w:vAlign w:val="center"/>
          </w:tcPr>
          <w:p w:rsidR="00A9235F" w:rsidRPr="00053816" w:rsidRDefault="000B37B3" w:rsidP="009F7AE6">
            <w:pPr>
              <w:spacing w:line="480" w:lineRule="exact"/>
              <w:jc w:val="center"/>
              <w:rPr>
                <w:rFonts w:ascii="仿宋" w:eastAsia="仿宋" w:hAnsi="仿宋"/>
                <w:szCs w:val="21"/>
              </w:rPr>
            </w:pPr>
            <w:r>
              <w:rPr>
                <w:rFonts w:ascii="仿宋" w:eastAsia="仿宋" w:hAnsi="仿宋" w:hint="eastAsia"/>
                <w:szCs w:val="21"/>
              </w:rPr>
              <w:t>文献</w:t>
            </w:r>
            <w:r w:rsidR="008B6C70" w:rsidRPr="00053816">
              <w:rPr>
                <w:rFonts w:ascii="仿宋" w:eastAsia="仿宋" w:hAnsi="仿宋" w:hint="eastAsia"/>
                <w:szCs w:val="21"/>
              </w:rPr>
              <w:t>研读</w:t>
            </w:r>
          </w:p>
        </w:tc>
        <w:tc>
          <w:tcPr>
            <w:tcW w:w="851" w:type="dxa"/>
            <w:vAlign w:val="center"/>
          </w:tcPr>
          <w:p w:rsidR="00A9235F" w:rsidRPr="00053816" w:rsidRDefault="008B6C70" w:rsidP="00C647DF">
            <w:pPr>
              <w:spacing w:line="480" w:lineRule="exact"/>
              <w:jc w:val="center"/>
              <w:rPr>
                <w:rFonts w:ascii="仿宋" w:eastAsia="仿宋" w:hAnsi="仿宋"/>
                <w:szCs w:val="21"/>
              </w:rPr>
            </w:pPr>
            <w:r w:rsidRPr="00053816">
              <w:rPr>
                <w:rFonts w:ascii="仿宋" w:eastAsia="仿宋" w:hAnsi="仿宋" w:hint="eastAsia"/>
                <w:szCs w:val="21"/>
              </w:rPr>
              <w:t>1</w:t>
            </w:r>
          </w:p>
        </w:tc>
        <w:tc>
          <w:tcPr>
            <w:tcW w:w="6095" w:type="dxa"/>
            <w:vAlign w:val="center"/>
          </w:tcPr>
          <w:p w:rsidR="00A9235F" w:rsidRPr="00873A0A" w:rsidRDefault="00461994" w:rsidP="004505E9">
            <w:pPr>
              <w:ind w:firstLineChars="15" w:firstLine="31"/>
              <w:rPr>
                <w:rFonts w:ascii="仿宋" w:eastAsia="仿宋" w:hAnsi="仿宋"/>
                <w:szCs w:val="21"/>
              </w:rPr>
            </w:pPr>
            <w:r>
              <w:rPr>
                <w:rFonts w:ascii="仿宋" w:eastAsia="仿宋" w:hAnsi="仿宋" w:hint="eastAsia"/>
                <w:szCs w:val="21"/>
              </w:rPr>
              <w:t>硕士生</w:t>
            </w:r>
            <w:r w:rsidR="00873A0A" w:rsidRPr="00873A0A">
              <w:rPr>
                <w:rFonts w:ascii="仿宋" w:eastAsia="仿宋" w:hAnsi="仿宋" w:hint="eastAsia"/>
                <w:szCs w:val="21"/>
              </w:rPr>
              <w:t>应完成本</w:t>
            </w:r>
            <w:r w:rsidR="00ED3EE4">
              <w:rPr>
                <w:rFonts w:ascii="仿宋" w:eastAsia="仿宋" w:hAnsi="仿宋" w:hint="eastAsia"/>
                <w:szCs w:val="21"/>
              </w:rPr>
              <w:t>学科专业</w:t>
            </w:r>
            <w:r w:rsidR="00C06CBA">
              <w:rPr>
                <w:rFonts w:ascii="仿宋" w:eastAsia="仿宋" w:hAnsi="仿宋" w:hint="eastAsia"/>
                <w:szCs w:val="21"/>
              </w:rPr>
              <w:t>及导师</w:t>
            </w:r>
            <w:r w:rsidR="005C0D5F">
              <w:rPr>
                <w:rFonts w:ascii="仿宋" w:eastAsia="仿宋" w:hAnsi="仿宋" w:hint="eastAsia"/>
                <w:szCs w:val="21"/>
              </w:rPr>
              <w:t>指定的经典必读书目及重要专业</w:t>
            </w:r>
            <w:r w:rsidR="00744EE1">
              <w:rPr>
                <w:rFonts w:ascii="仿宋" w:eastAsia="仿宋" w:hAnsi="仿宋" w:hint="eastAsia"/>
                <w:szCs w:val="21"/>
              </w:rPr>
              <w:t>学术</w:t>
            </w:r>
            <w:r w:rsidR="005C0D5F">
              <w:rPr>
                <w:rFonts w:ascii="仿宋" w:eastAsia="仿宋" w:hAnsi="仿宋" w:hint="eastAsia"/>
                <w:szCs w:val="21"/>
              </w:rPr>
              <w:t>期刊</w:t>
            </w:r>
            <w:r w:rsidR="00ED3EE4">
              <w:rPr>
                <w:rFonts w:ascii="仿宋" w:eastAsia="仿宋" w:hAnsi="仿宋" w:hint="eastAsia"/>
                <w:szCs w:val="21"/>
              </w:rPr>
              <w:t>的研读</w:t>
            </w:r>
            <w:r w:rsidR="005C0D5F">
              <w:rPr>
                <w:rFonts w:ascii="仿宋" w:eastAsia="仿宋" w:hAnsi="仿宋" w:hint="eastAsia"/>
                <w:szCs w:val="21"/>
              </w:rPr>
              <w:t>，鼓励学科点</w:t>
            </w:r>
            <w:r w:rsidR="00873A0A" w:rsidRPr="00873A0A">
              <w:rPr>
                <w:rFonts w:ascii="仿宋" w:eastAsia="仿宋" w:hAnsi="仿宋" w:hint="eastAsia"/>
                <w:szCs w:val="21"/>
              </w:rPr>
              <w:t>或导师</w:t>
            </w:r>
            <w:r w:rsidR="005C0D5F">
              <w:rPr>
                <w:rFonts w:ascii="仿宋" w:eastAsia="仿宋" w:hAnsi="仿宋" w:hint="eastAsia"/>
                <w:szCs w:val="21"/>
              </w:rPr>
              <w:t>定期组织以文献研读为中心的</w:t>
            </w:r>
            <w:r w:rsidR="00873A0A" w:rsidRPr="00873A0A">
              <w:rPr>
                <w:rFonts w:ascii="仿宋" w:eastAsia="仿宋" w:hAnsi="仿宋" w:hint="eastAsia"/>
                <w:szCs w:val="21"/>
              </w:rPr>
              <w:t>“读书会”、“</w:t>
            </w:r>
            <w:r w:rsidR="005C0D5F">
              <w:rPr>
                <w:rFonts w:ascii="仿宋" w:eastAsia="仿宋" w:hAnsi="仿宋" w:hint="eastAsia"/>
                <w:szCs w:val="21"/>
              </w:rPr>
              <w:t>学术沙龙”、“专题研讨”等。</w:t>
            </w:r>
            <w:r w:rsidR="00083858">
              <w:rPr>
                <w:rFonts w:ascii="仿宋" w:eastAsia="仿宋" w:hAnsi="仿宋" w:hint="eastAsia"/>
                <w:szCs w:val="21"/>
              </w:rPr>
              <w:t>导师</w:t>
            </w:r>
            <w:r w:rsidR="00607746">
              <w:rPr>
                <w:rFonts w:ascii="仿宋" w:eastAsia="仿宋" w:hAnsi="仿宋" w:hint="eastAsia"/>
                <w:szCs w:val="21"/>
              </w:rPr>
              <w:t>负责对硕士生文献</w:t>
            </w:r>
            <w:r w:rsidR="00ED3EE4">
              <w:rPr>
                <w:rFonts w:ascii="仿宋" w:eastAsia="仿宋" w:hAnsi="仿宋" w:hint="eastAsia"/>
                <w:szCs w:val="21"/>
              </w:rPr>
              <w:t>研读</w:t>
            </w:r>
            <w:r w:rsidR="00873A0A" w:rsidRPr="00873A0A">
              <w:rPr>
                <w:rFonts w:ascii="仿宋" w:eastAsia="仿宋" w:hAnsi="仿宋" w:hint="eastAsia"/>
                <w:szCs w:val="21"/>
              </w:rPr>
              <w:t>的指导</w:t>
            </w:r>
            <w:r w:rsidR="00607746">
              <w:rPr>
                <w:rFonts w:ascii="仿宋" w:eastAsia="仿宋" w:hAnsi="仿宋" w:hint="eastAsia"/>
                <w:szCs w:val="21"/>
              </w:rPr>
              <w:t>、检查</w:t>
            </w:r>
            <w:r w:rsidR="00873A0A" w:rsidRPr="00873A0A">
              <w:rPr>
                <w:rFonts w:ascii="仿宋" w:eastAsia="仿宋" w:hAnsi="仿宋" w:hint="eastAsia"/>
                <w:szCs w:val="21"/>
              </w:rPr>
              <w:t>与考核</w:t>
            </w:r>
            <w:r w:rsidR="00607746">
              <w:rPr>
                <w:rFonts w:ascii="仿宋" w:eastAsia="仿宋" w:hAnsi="仿宋" w:hint="eastAsia"/>
                <w:szCs w:val="21"/>
              </w:rPr>
              <w:t>，达到规定要求者，计1学分</w:t>
            </w:r>
            <w:r w:rsidR="00873A0A" w:rsidRPr="00873A0A">
              <w:rPr>
                <w:rFonts w:ascii="仿宋" w:eastAsia="仿宋" w:hAnsi="仿宋" w:hint="eastAsia"/>
                <w:szCs w:val="21"/>
              </w:rPr>
              <w:t>。</w:t>
            </w:r>
          </w:p>
        </w:tc>
      </w:tr>
      <w:tr w:rsidR="00A9235F" w:rsidTr="00C647DF">
        <w:tc>
          <w:tcPr>
            <w:tcW w:w="1701" w:type="dxa"/>
            <w:vAlign w:val="center"/>
          </w:tcPr>
          <w:p w:rsidR="00A9235F" w:rsidRPr="00053816" w:rsidRDefault="008B6C70" w:rsidP="009F7AE6">
            <w:pPr>
              <w:spacing w:line="480" w:lineRule="exact"/>
              <w:jc w:val="center"/>
              <w:rPr>
                <w:rFonts w:ascii="仿宋" w:eastAsia="仿宋" w:hAnsi="仿宋"/>
                <w:szCs w:val="21"/>
              </w:rPr>
            </w:pPr>
            <w:r w:rsidRPr="00053816">
              <w:rPr>
                <w:rFonts w:ascii="仿宋" w:eastAsia="仿宋" w:hAnsi="仿宋" w:hint="eastAsia"/>
                <w:szCs w:val="21"/>
              </w:rPr>
              <w:t>学术</w:t>
            </w:r>
            <w:r w:rsidR="00546927">
              <w:rPr>
                <w:rFonts w:ascii="仿宋" w:eastAsia="仿宋" w:hAnsi="仿宋" w:hint="eastAsia"/>
                <w:szCs w:val="21"/>
              </w:rPr>
              <w:t>讲座</w:t>
            </w:r>
          </w:p>
        </w:tc>
        <w:tc>
          <w:tcPr>
            <w:tcW w:w="851" w:type="dxa"/>
            <w:vAlign w:val="center"/>
          </w:tcPr>
          <w:p w:rsidR="00A9235F" w:rsidRPr="00053816" w:rsidRDefault="008B6C70" w:rsidP="00C647DF">
            <w:pPr>
              <w:spacing w:line="480" w:lineRule="exact"/>
              <w:jc w:val="center"/>
              <w:rPr>
                <w:rFonts w:ascii="仿宋" w:eastAsia="仿宋" w:hAnsi="仿宋"/>
                <w:szCs w:val="21"/>
              </w:rPr>
            </w:pPr>
            <w:r w:rsidRPr="00053816">
              <w:rPr>
                <w:rFonts w:ascii="仿宋" w:eastAsia="仿宋" w:hAnsi="仿宋" w:hint="eastAsia"/>
                <w:szCs w:val="21"/>
              </w:rPr>
              <w:t>1</w:t>
            </w:r>
          </w:p>
        </w:tc>
        <w:tc>
          <w:tcPr>
            <w:tcW w:w="6095" w:type="dxa"/>
            <w:vAlign w:val="center"/>
          </w:tcPr>
          <w:p w:rsidR="00A9235F" w:rsidRPr="00873A0A" w:rsidRDefault="00C06CBA" w:rsidP="004505E9">
            <w:pPr>
              <w:rPr>
                <w:rFonts w:ascii="仿宋" w:eastAsia="仿宋" w:hAnsi="仿宋"/>
                <w:szCs w:val="21"/>
              </w:rPr>
            </w:pPr>
            <w:r>
              <w:rPr>
                <w:rFonts w:ascii="仿宋" w:eastAsia="仿宋" w:hAnsi="仿宋" w:hint="eastAsia"/>
                <w:szCs w:val="21"/>
              </w:rPr>
              <w:t>硕士生</w:t>
            </w:r>
            <w:r w:rsidR="00873A0A" w:rsidRPr="00873A0A">
              <w:rPr>
                <w:rFonts w:ascii="仿宋" w:eastAsia="仿宋" w:hAnsi="仿宋" w:hint="eastAsia"/>
                <w:szCs w:val="21"/>
              </w:rPr>
              <w:t>应</w:t>
            </w:r>
            <w:r w:rsidR="00ED3EE4">
              <w:rPr>
                <w:rFonts w:ascii="仿宋" w:eastAsia="仿宋" w:hAnsi="仿宋" w:hint="eastAsia"/>
                <w:szCs w:val="21"/>
              </w:rPr>
              <w:t>参与</w:t>
            </w:r>
            <w:r w:rsidR="00873A0A" w:rsidRPr="00873A0A">
              <w:rPr>
                <w:rFonts w:ascii="仿宋" w:eastAsia="仿宋" w:hAnsi="仿宋" w:hint="eastAsia"/>
                <w:szCs w:val="21"/>
              </w:rPr>
              <w:t>10次以上的学术</w:t>
            </w:r>
            <w:r w:rsidR="00ED3EE4">
              <w:rPr>
                <w:rFonts w:ascii="仿宋" w:eastAsia="仿宋" w:hAnsi="仿宋" w:hint="eastAsia"/>
                <w:szCs w:val="21"/>
              </w:rPr>
              <w:t>讲座、学术论坛或学术会议等</w:t>
            </w:r>
            <w:r w:rsidR="00607746">
              <w:rPr>
                <w:rFonts w:ascii="仿宋" w:eastAsia="仿宋" w:hAnsi="仿宋" w:hint="eastAsia"/>
                <w:szCs w:val="21"/>
              </w:rPr>
              <w:t>，导师要加强对硕士生参与学术讲座学习情况的监督和审核，达到规定要求者，计1学分。</w:t>
            </w:r>
          </w:p>
        </w:tc>
      </w:tr>
      <w:tr w:rsidR="00A9235F" w:rsidTr="00C647DF">
        <w:tc>
          <w:tcPr>
            <w:tcW w:w="1701" w:type="dxa"/>
            <w:vAlign w:val="center"/>
          </w:tcPr>
          <w:p w:rsidR="00A9235F" w:rsidRPr="00053816" w:rsidRDefault="008B6C70" w:rsidP="009F7AE6">
            <w:pPr>
              <w:spacing w:line="480" w:lineRule="exact"/>
              <w:jc w:val="center"/>
              <w:rPr>
                <w:rFonts w:ascii="仿宋" w:eastAsia="仿宋" w:hAnsi="仿宋"/>
                <w:szCs w:val="21"/>
              </w:rPr>
            </w:pPr>
            <w:r w:rsidRPr="00053816">
              <w:rPr>
                <w:rFonts w:ascii="仿宋" w:eastAsia="仿宋" w:hAnsi="仿宋" w:hint="eastAsia"/>
                <w:szCs w:val="21"/>
              </w:rPr>
              <w:t>中期考核</w:t>
            </w:r>
          </w:p>
        </w:tc>
        <w:tc>
          <w:tcPr>
            <w:tcW w:w="851" w:type="dxa"/>
            <w:vAlign w:val="center"/>
          </w:tcPr>
          <w:p w:rsidR="00A9235F" w:rsidRPr="00053816" w:rsidRDefault="008B6C70" w:rsidP="00C647DF">
            <w:pPr>
              <w:spacing w:line="480" w:lineRule="exact"/>
              <w:jc w:val="center"/>
              <w:rPr>
                <w:rFonts w:ascii="仿宋" w:eastAsia="仿宋" w:hAnsi="仿宋"/>
                <w:szCs w:val="21"/>
              </w:rPr>
            </w:pPr>
            <w:r w:rsidRPr="00053816">
              <w:rPr>
                <w:rFonts w:ascii="仿宋" w:eastAsia="仿宋" w:hAnsi="仿宋" w:hint="eastAsia"/>
                <w:szCs w:val="21"/>
              </w:rPr>
              <w:t>1</w:t>
            </w:r>
          </w:p>
        </w:tc>
        <w:tc>
          <w:tcPr>
            <w:tcW w:w="6095" w:type="dxa"/>
            <w:vAlign w:val="center"/>
          </w:tcPr>
          <w:p w:rsidR="00A9235F" w:rsidRPr="00873A0A" w:rsidRDefault="00744EE1" w:rsidP="007A7FE4">
            <w:pPr>
              <w:rPr>
                <w:rFonts w:ascii="仿宋" w:eastAsia="仿宋" w:hAnsi="仿宋"/>
                <w:szCs w:val="21"/>
              </w:rPr>
            </w:pPr>
            <w:r>
              <w:rPr>
                <w:rFonts w:ascii="仿宋" w:eastAsia="仿宋" w:hAnsi="仿宋" w:hint="eastAsia"/>
                <w:szCs w:val="21"/>
              </w:rPr>
              <w:t>培养单位</w:t>
            </w:r>
            <w:r w:rsidR="00461994">
              <w:rPr>
                <w:rFonts w:ascii="仿宋" w:eastAsia="仿宋" w:hAnsi="仿宋" w:hint="eastAsia"/>
                <w:szCs w:val="21"/>
              </w:rPr>
              <w:t>统一</w:t>
            </w:r>
            <w:r w:rsidR="004505E9">
              <w:rPr>
                <w:rFonts w:ascii="仿宋" w:eastAsia="仿宋" w:hAnsi="仿宋" w:hint="eastAsia"/>
                <w:szCs w:val="21"/>
              </w:rPr>
              <w:t>组织中期考核</w:t>
            </w:r>
            <w:r w:rsidR="00607746">
              <w:rPr>
                <w:rFonts w:ascii="仿宋" w:eastAsia="仿宋" w:hAnsi="仿宋" w:hint="eastAsia"/>
                <w:szCs w:val="21"/>
              </w:rPr>
              <w:t>，</w:t>
            </w:r>
            <w:r w:rsidR="00461994">
              <w:rPr>
                <w:rFonts w:ascii="仿宋" w:eastAsia="仿宋" w:hAnsi="仿宋" w:hint="eastAsia"/>
                <w:szCs w:val="21"/>
              </w:rPr>
              <w:t>对硕士</w:t>
            </w:r>
            <w:r w:rsidR="004505E9">
              <w:rPr>
                <w:rFonts w:ascii="仿宋" w:eastAsia="仿宋" w:hAnsi="仿宋" w:hint="eastAsia"/>
                <w:szCs w:val="21"/>
              </w:rPr>
              <w:t>生的思想政治</w:t>
            </w:r>
            <w:r w:rsidR="00795157">
              <w:rPr>
                <w:rFonts w:ascii="仿宋" w:eastAsia="仿宋" w:hAnsi="仿宋" w:hint="eastAsia"/>
                <w:szCs w:val="21"/>
              </w:rPr>
              <w:t>表现</w:t>
            </w:r>
            <w:r w:rsidR="004505E9">
              <w:rPr>
                <w:rFonts w:ascii="仿宋" w:eastAsia="仿宋" w:hAnsi="仿宋" w:hint="eastAsia"/>
                <w:szCs w:val="21"/>
              </w:rPr>
              <w:t>、课程学习、科研能力等进行</w:t>
            </w:r>
            <w:r w:rsidR="00ED3EE4">
              <w:rPr>
                <w:rFonts w:ascii="仿宋" w:eastAsia="仿宋" w:hAnsi="仿宋" w:hint="eastAsia"/>
                <w:szCs w:val="21"/>
              </w:rPr>
              <w:t>考核</w:t>
            </w:r>
            <w:r w:rsidR="004505E9">
              <w:rPr>
                <w:rFonts w:ascii="仿宋" w:eastAsia="仿宋" w:hAnsi="仿宋" w:hint="eastAsia"/>
                <w:szCs w:val="21"/>
              </w:rPr>
              <w:t>评价</w:t>
            </w:r>
            <w:r w:rsidR="00AA4325">
              <w:rPr>
                <w:rFonts w:ascii="仿宋" w:eastAsia="仿宋" w:hAnsi="仿宋" w:hint="eastAsia"/>
                <w:szCs w:val="21"/>
              </w:rPr>
              <w:t>，健全考核激励与淘汰机制，考核结果与奖助金</w:t>
            </w:r>
            <w:r w:rsidR="00FD6427">
              <w:rPr>
                <w:rFonts w:ascii="仿宋" w:eastAsia="仿宋" w:hAnsi="仿宋" w:hint="eastAsia"/>
                <w:szCs w:val="21"/>
              </w:rPr>
              <w:t>、</w:t>
            </w:r>
            <w:r w:rsidR="00AA4325">
              <w:rPr>
                <w:rFonts w:ascii="仿宋" w:eastAsia="仿宋" w:hAnsi="仿宋" w:hint="eastAsia"/>
                <w:szCs w:val="21"/>
              </w:rPr>
              <w:t>评优评先</w:t>
            </w:r>
            <w:r w:rsidR="00FD6427">
              <w:rPr>
                <w:rFonts w:ascii="仿宋" w:eastAsia="仿宋" w:hAnsi="仿宋" w:hint="eastAsia"/>
                <w:szCs w:val="21"/>
              </w:rPr>
              <w:t>、淘汰分流</w:t>
            </w:r>
            <w:r w:rsidR="00AA4325">
              <w:rPr>
                <w:rFonts w:ascii="仿宋" w:eastAsia="仿宋" w:hAnsi="仿宋" w:hint="eastAsia"/>
                <w:szCs w:val="21"/>
              </w:rPr>
              <w:t>等直接挂钩</w:t>
            </w:r>
            <w:r w:rsidR="009E6935">
              <w:rPr>
                <w:rFonts w:ascii="仿宋" w:eastAsia="仿宋" w:hAnsi="仿宋" w:hint="eastAsia"/>
                <w:szCs w:val="21"/>
              </w:rPr>
              <w:t>。</w:t>
            </w:r>
            <w:r w:rsidR="007A7FE4">
              <w:rPr>
                <w:rFonts w:ascii="仿宋" w:eastAsia="仿宋" w:hAnsi="仿宋" w:hint="eastAsia"/>
                <w:szCs w:val="21"/>
              </w:rPr>
              <w:t>通过中期考核者，计1学分。</w:t>
            </w:r>
            <w:r w:rsidR="009E6935">
              <w:rPr>
                <w:rFonts w:ascii="仿宋" w:eastAsia="仿宋" w:hAnsi="仿宋" w:hint="eastAsia"/>
                <w:szCs w:val="21"/>
              </w:rPr>
              <w:t>未通过考核</w:t>
            </w:r>
            <w:proofErr w:type="gramStart"/>
            <w:r w:rsidR="009E6935">
              <w:rPr>
                <w:rFonts w:ascii="仿宋" w:eastAsia="仿宋" w:hAnsi="仿宋" w:hint="eastAsia"/>
                <w:szCs w:val="21"/>
              </w:rPr>
              <w:t>者启动</w:t>
            </w:r>
            <w:proofErr w:type="gramEnd"/>
            <w:r w:rsidR="009E6935">
              <w:rPr>
                <w:rFonts w:ascii="仿宋" w:eastAsia="仿宋" w:hAnsi="仿宋" w:hint="eastAsia"/>
                <w:szCs w:val="21"/>
              </w:rPr>
              <w:t>预警机制，第二次仍未通过中期考核者，作</w:t>
            </w:r>
            <w:r w:rsidR="00873A0A" w:rsidRPr="00873A0A">
              <w:rPr>
                <w:rFonts w:ascii="仿宋" w:eastAsia="仿宋" w:hAnsi="仿宋" w:hint="eastAsia"/>
                <w:szCs w:val="21"/>
              </w:rPr>
              <w:t>退学处理。</w:t>
            </w:r>
          </w:p>
        </w:tc>
      </w:tr>
      <w:tr w:rsidR="00A9235F" w:rsidTr="00C647DF">
        <w:tc>
          <w:tcPr>
            <w:tcW w:w="1701" w:type="dxa"/>
            <w:vAlign w:val="center"/>
          </w:tcPr>
          <w:p w:rsidR="00A9235F" w:rsidRPr="00053816" w:rsidRDefault="008B6C70" w:rsidP="009F7AE6">
            <w:pPr>
              <w:spacing w:line="480" w:lineRule="exact"/>
              <w:jc w:val="center"/>
              <w:rPr>
                <w:rFonts w:ascii="仿宋" w:eastAsia="仿宋" w:hAnsi="仿宋"/>
                <w:szCs w:val="21"/>
              </w:rPr>
            </w:pPr>
            <w:r w:rsidRPr="00053816">
              <w:rPr>
                <w:rFonts w:ascii="仿宋" w:eastAsia="仿宋" w:hAnsi="仿宋" w:hint="eastAsia"/>
                <w:szCs w:val="21"/>
              </w:rPr>
              <w:t>科研</w:t>
            </w:r>
            <w:r w:rsidR="00461994">
              <w:rPr>
                <w:rFonts w:ascii="仿宋" w:eastAsia="仿宋" w:hAnsi="仿宋" w:hint="eastAsia"/>
                <w:szCs w:val="21"/>
              </w:rPr>
              <w:t>训练</w:t>
            </w:r>
          </w:p>
        </w:tc>
        <w:tc>
          <w:tcPr>
            <w:tcW w:w="851" w:type="dxa"/>
            <w:vAlign w:val="center"/>
          </w:tcPr>
          <w:p w:rsidR="00A9235F" w:rsidRPr="00053816" w:rsidRDefault="008B6C70" w:rsidP="00C647DF">
            <w:pPr>
              <w:spacing w:line="480" w:lineRule="exact"/>
              <w:jc w:val="center"/>
              <w:rPr>
                <w:rFonts w:ascii="仿宋" w:eastAsia="仿宋" w:hAnsi="仿宋"/>
                <w:szCs w:val="21"/>
              </w:rPr>
            </w:pPr>
            <w:r w:rsidRPr="00053816">
              <w:rPr>
                <w:rFonts w:ascii="仿宋" w:eastAsia="仿宋" w:hAnsi="仿宋" w:hint="eastAsia"/>
                <w:szCs w:val="21"/>
              </w:rPr>
              <w:t>1</w:t>
            </w:r>
          </w:p>
        </w:tc>
        <w:tc>
          <w:tcPr>
            <w:tcW w:w="6095" w:type="dxa"/>
            <w:vAlign w:val="center"/>
          </w:tcPr>
          <w:p w:rsidR="00A9235F" w:rsidRPr="00873A0A" w:rsidRDefault="00461994" w:rsidP="004505E9">
            <w:pPr>
              <w:rPr>
                <w:rFonts w:ascii="仿宋" w:eastAsia="仿宋" w:hAnsi="仿宋"/>
                <w:szCs w:val="21"/>
              </w:rPr>
            </w:pPr>
            <w:r>
              <w:rPr>
                <w:rFonts w:ascii="仿宋" w:eastAsia="仿宋" w:hAnsi="仿宋" w:hint="eastAsia"/>
                <w:szCs w:val="21"/>
              </w:rPr>
              <w:t>硕士生</w:t>
            </w:r>
            <w:r w:rsidR="00873A0A" w:rsidRPr="00873A0A">
              <w:rPr>
                <w:rFonts w:ascii="仿宋" w:eastAsia="仿宋" w:hAnsi="仿宋" w:hint="eastAsia"/>
                <w:szCs w:val="21"/>
              </w:rPr>
              <w:t>原则上应在导师指导下至少参与1</w:t>
            </w:r>
            <w:r w:rsidR="009E6935">
              <w:rPr>
                <w:rFonts w:ascii="仿宋" w:eastAsia="仿宋" w:hAnsi="仿宋" w:hint="eastAsia"/>
                <w:szCs w:val="21"/>
              </w:rPr>
              <w:t>项课题研究，经历基本的科研</w:t>
            </w:r>
            <w:r w:rsidR="00873A0A" w:rsidRPr="00873A0A">
              <w:rPr>
                <w:rFonts w:ascii="仿宋" w:eastAsia="仿宋" w:hAnsi="仿宋" w:hint="eastAsia"/>
                <w:szCs w:val="21"/>
              </w:rPr>
              <w:t>训练。</w:t>
            </w:r>
            <w:r w:rsidR="00607746">
              <w:rPr>
                <w:rFonts w:ascii="仿宋" w:eastAsia="仿宋" w:hAnsi="仿宋" w:hint="eastAsia"/>
                <w:szCs w:val="21"/>
              </w:rPr>
              <w:t>导师负责</w:t>
            </w:r>
            <w:r w:rsidR="00083858">
              <w:rPr>
                <w:rFonts w:ascii="仿宋" w:eastAsia="仿宋" w:hAnsi="仿宋" w:hint="eastAsia"/>
                <w:szCs w:val="21"/>
              </w:rPr>
              <w:t>硕士生</w:t>
            </w:r>
            <w:r w:rsidR="00607746">
              <w:rPr>
                <w:rFonts w:ascii="仿宋" w:eastAsia="仿宋" w:hAnsi="仿宋" w:hint="eastAsia"/>
                <w:szCs w:val="21"/>
              </w:rPr>
              <w:t>科研训练考核，</w:t>
            </w:r>
            <w:r w:rsidR="007A7FE4">
              <w:rPr>
                <w:rFonts w:ascii="仿宋" w:eastAsia="仿宋" w:hAnsi="仿宋" w:hint="eastAsia"/>
                <w:szCs w:val="21"/>
              </w:rPr>
              <w:t>考核合格者，计1学分。</w:t>
            </w:r>
          </w:p>
        </w:tc>
      </w:tr>
      <w:tr w:rsidR="00A9235F" w:rsidTr="00C647DF">
        <w:tc>
          <w:tcPr>
            <w:tcW w:w="1701" w:type="dxa"/>
            <w:vAlign w:val="center"/>
          </w:tcPr>
          <w:p w:rsidR="00A9235F" w:rsidRPr="00053816" w:rsidRDefault="008B6C70" w:rsidP="009F7AE6">
            <w:pPr>
              <w:spacing w:line="480" w:lineRule="exact"/>
              <w:jc w:val="center"/>
              <w:rPr>
                <w:rFonts w:ascii="仿宋" w:eastAsia="仿宋" w:hAnsi="仿宋"/>
                <w:szCs w:val="21"/>
              </w:rPr>
            </w:pPr>
            <w:r w:rsidRPr="00053816">
              <w:rPr>
                <w:rFonts w:ascii="仿宋" w:eastAsia="仿宋" w:hAnsi="仿宋" w:hint="eastAsia"/>
                <w:szCs w:val="21"/>
              </w:rPr>
              <w:t>社会实践</w:t>
            </w:r>
          </w:p>
        </w:tc>
        <w:tc>
          <w:tcPr>
            <w:tcW w:w="851" w:type="dxa"/>
            <w:vAlign w:val="center"/>
          </w:tcPr>
          <w:p w:rsidR="00A9235F" w:rsidRPr="00053816" w:rsidRDefault="008B6C70" w:rsidP="00C647DF">
            <w:pPr>
              <w:spacing w:line="480" w:lineRule="exact"/>
              <w:jc w:val="center"/>
              <w:rPr>
                <w:rFonts w:ascii="仿宋" w:eastAsia="仿宋" w:hAnsi="仿宋"/>
                <w:szCs w:val="21"/>
              </w:rPr>
            </w:pPr>
            <w:r w:rsidRPr="00053816">
              <w:rPr>
                <w:rFonts w:ascii="仿宋" w:eastAsia="仿宋" w:hAnsi="仿宋" w:hint="eastAsia"/>
                <w:szCs w:val="21"/>
              </w:rPr>
              <w:t>1</w:t>
            </w:r>
          </w:p>
        </w:tc>
        <w:tc>
          <w:tcPr>
            <w:tcW w:w="6095" w:type="dxa"/>
            <w:vAlign w:val="center"/>
          </w:tcPr>
          <w:p w:rsidR="00A9235F" w:rsidRPr="00873A0A" w:rsidRDefault="00461994" w:rsidP="004505E9">
            <w:pPr>
              <w:rPr>
                <w:rFonts w:ascii="仿宋" w:eastAsia="仿宋" w:hAnsi="仿宋"/>
                <w:szCs w:val="21"/>
              </w:rPr>
            </w:pPr>
            <w:r>
              <w:rPr>
                <w:rFonts w:ascii="仿宋" w:eastAsia="仿宋" w:hAnsi="仿宋" w:hint="eastAsia"/>
                <w:szCs w:val="21"/>
              </w:rPr>
              <w:t>鼓励硕士</w:t>
            </w:r>
            <w:r w:rsidR="00B56177">
              <w:rPr>
                <w:rFonts w:ascii="仿宋" w:eastAsia="仿宋" w:hAnsi="仿宋" w:hint="eastAsia"/>
                <w:szCs w:val="21"/>
              </w:rPr>
              <w:t>生承担“三助”</w:t>
            </w:r>
            <w:r w:rsidR="00A57C89">
              <w:rPr>
                <w:rFonts w:ascii="仿宋" w:eastAsia="仿宋" w:hAnsi="仿宋" w:hint="eastAsia"/>
                <w:szCs w:val="21"/>
              </w:rPr>
              <w:t>岗位工作，</w:t>
            </w:r>
            <w:r w:rsidR="00873A0A" w:rsidRPr="00873A0A">
              <w:rPr>
                <w:rFonts w:ascii="仿宋" w:eastAsia="仿宋" w:hAnsi="仿宋" w:hint="eastAsia"/>
                <w:szCs w:val="21"/>
              </w:rPr>
              <w:t>支持培养单位与企业、</w:t>
            </w:r>
            <w:r w:rsidR="00A57C89">
              <w:rPr>
                <w:rFonts w:ascii="仿宋" w:eastAsia="仿宋" w:hAnsi="仿宋" w:hint="eastAsia"/>
                <w:szCs w:val="21"/>
              </w:rPr>
              <w:t>科研院所、地方政府等建立研究生</w:t>
            </w:r>
            <w:r w:rsidR="00C06CBA">
              <w:rPr>
                <w:rFonts w:ascii="仿宋" w:eastAsia="仿宋" w:hAnsi="仿宋" w:hint="eastAsia"/>
                <w:szCs w:val="21"/>
              </w:rPr>
              <w:t>实习</w:t>
            </w:r>
            <w:r w:rsidR="00A57C89">
              <w:rPr>
                <w:rFonts w:ascii="仿宋" w:eastAsia="仿宋" w:hAnsi="仿宋" w:hint="eastAsia"/>
                <w:szCs w:val="21"/>
              </w:rPr>
              <w:t>实践</w:t>
            </w:r>
            <w:r w:rsidR="00873A0A" w:rsidRPr="00873A0A">
              <w:rPr>
                <w:rFonts w:ascii="仿宋" w:eastAsia="仿宋" w:hAnsi="仿宋" w:hint="eastAsia"/>
                <w:szCs w:val="21"/>
              </w:rPr>
              <w:t>基地</w:t>
            </w:r>
            <w:r w:rsidR="00A57C89">
              <w:rPr>
                <w:rFonts w:ascii="仿宋" w:eastAsia="仿宋" w:hAnsi="仿宋" w:hint="eastAsia"/>
                <w:szCs w:val="21"/>
              </w:rPr>
              <w:t>，开展挂职锻炼</w:t>
            </w:r>
            <w:r w:rsidR="00873A0A" w:rsidRPr="00873A0A">
              <w:rPr>
                <w:rFonts w:ascii="仿宋" w:eastAsia="仿宋" w:hAnsi="仿宋" w:hint="eastAsia"/>
                <w:szCs w:val="21"/>
              </w:rPr>
              <w:t>、社会调查、科研实习等实践活动，</w:t>
            </w:r>
            <w:r w:rsidR="00922DBB">
              <w:rPr>
                <w:rFonts w:ascii="仿宋" w:eastAsia="仿宋" w:hAnsi="仿宋" w:hint="eastAsia"/>
                <w:szCs w:val="21"/>
              </w:rPr>
              <w:t>实习</w:t>
            </w:r>
            <w:r w:rsidR="009E6935">
              <w:rPr>
                <w:rFonts w:ascii="仿宋" w:eastAsia="仿宋" w:hAnsi="仿宋" w:hint="eastAsia"/>
                <w:szCs w:val="21"/>
              </w:rPr>
              <w:t>实践</w:t>
            </w:r>
            <w:r w:rsidR="00873A0A" w:rsidRPr="00873A0A">
              <w:rPr>
                <w:rFonts w:ascii="仿宋" w:eastAsia="仿宋" w:hAnsi="仿宋" w:hint="eastAsia"/>
                <w:szCs w:val="21"/>
              </w:rPr>
              <w:t>总时间不少于3个月。</w:t>
            </w:r>
            <w:r w:rsidR="007A7FE4">
              <w:rPr>
                <w:rFonts w:ascii="仿宋" w:eastAsia="仿宋" w:hAnsi="仿宋" w:hint="eastAsia"/>
                <w:szCs w:val="21"/>
              </w:rPr>
              <w:t>社会实践由培养单位和导师协同考核，考核合格者，计1学分。</w:t>
            </w:r>
          </w:p>
        </w:tc>
      </w:tr>
    </w:tbl>
    <w:p w:rsidR="009F10D4" w:rsidRDefault="009F10D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2.博士研究生必修环节</w:t>
      </w:r>
    </w:p>
    <w:p w:rsidR="00461994" w:rsidRDefault="004505E9"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博士</w:t>
      </w:r>
      <w:r w:rsidR="00461994">
        <w:rPr>
          <w:rFonts w:ascii="仿宋" w:eastAsia="仿宋" w:hAnsi="仿宋" w:hint="eastAsia"/>
          <w:sz w:val="28"/>
          <w:szCs w:val="28"/>
        </w:rPr>
        <w:t>研究生的必修环节</w:t>
      </w:r>
      <w:r w:rsidR="00291703">
        <w:rPr>
          <w:rFonts w:ascii="仿宋" w:eastAsia="仿宋" w:hAnsi="仿宋" w:hint="eastAsia"/>
          <w:sz w:val="28"/>
          <w:szCs w:val="28"/>
        </w:rPr>
        <w:t>主要有</w:t>
      </w:r>
      <w:r w:rsidR="000B37B3">
        <w:rPr>
          <w:rFonts w:ascii="仿宋" w:eastAsia="仿宋" w:hAnsi="仿宋" w:hint="eastAsia"/>
          <w:sz w:val="28"/>
          <w:szCs w:val="28"/>
        </w:rPr>
        <w:t>文献研读、</w:t>
      </w:r>
      <w:r w:rsidR="00A81A0B">
        <w:rPr>
          <w:rFonts w:ascii="仿宋" w:eastAsia="仿宋" w:hAnsi="仿宋" w:hint="eastAsia"/>
          <w:sz w:val="28"/>
          <w:szCs w:val="28"/>
        </w:rPr>
        <w:t>学术报告、学科综合考试</w:t>
      </w:r>
      <w:r w:rsidR="00291703">
        <w:rPr>
          <w:rFonts w:ascii="仿宋" w:eastAsia="仿宋" w:hAnsi="仿宋" w:hint="eastAsia"/>
          <w:sz w:val="28"/>
          <w:szCs w:val="28"/>
        </w:rPr>
        <w:t>、科研训练、课程助教或社会实践等环节，培养单位可</w:t>
      </w:r>
      <w:r w:rsidR="006E1B0F">
        <w:rPr>
          <w:rFonts w:ascii="仿宋" w:eastAsia="仿宋" w:hAnsi="仿宋" w:hint="eastAsia"/>
          <w:sz w:val="28"/>
          <w:szCs w:val="28"/>
        </w:rPr>
        <w:t>增</w:t>
      </w:r>
      <w:r w:rsidR="00E76BDD">
        <w:rPr>
          <w:rFonts w:ascii="仿宋" w:eastAsia="仿宋" w:hAnsi="仿宋" w:hint="eastAsia"/>
          <w:sz w:val="28"/>
          <w:szCs w:val="28"/>
        </w:rPr>
        <w:t>设必修环节，总学分不少</w:t>
      </w:r>
      <w:r w:rsidR="00291703">
        <w:rPr>
          <w:rFonts w:ascii="仿宋" w:eastAsia="仿宋" w:hAnsi="仿宋" w:hint="eastAsia"/>
          <w:sz w:val="28"/>
          <w:szCs w:val="28"/>
        </w:rPr>
        <w:t>于</w:t>
      </w:r>
      <w:r w:rsidR="00E76BDD">
        <w:rPr>
          <w:rFonts w:ascii="仿宋" w:eastAsia="仿宋" w:hAnsi="仿宋" w:hint="eastAsia"/>
          <w:sz w:val="28"/>
          <w:szCs w:val="28"/>
        </w:rPr>
        <w:t>5</w:t>
      </w:r>
      <w:r w:rsidR="00744EE1">
        <w:rPr>
          <w:rFonts w:ascii="仿宋" w:eastAsia="仿宋" w:hAnsi="仿宋" w:hint="eastAsia"/>
          <w:sz w:val="28"/>
          <w:szCs w:val="28"/>
        </w:rPr>
        <w:t>学分，具体要求如下表：</w:t>
      </w:r>
    </w:p>
    <w:tbl>
      <w:tblPr>
        <w:tblStyle w:val="a5"/>
        <w:tblW w:w="0" w:type="auto"/>
        <w:tblLook w:val="04A0"/>
      </w:tblPr>
      <w:tblGrid>
        <w:gridCol w:w="1526"/>
        <w:gridCol w:w="992"/>
        <w:gridCol w:w="6004"/>
      </w:tblGrid>
      <w:tr w:rsidR="00461994" w:rsidTr="00691239">
        <w:tc>
          <w:tcPr>
            <w:tcW w:w="1526" w:type="dxa"/>
            <w:vAlign w:val="center"/>
          </w:tcPr>
          <w:p w:rsidR="00461994" w:rsidRPr="008B6C70" w:rsidRDefault="00461994"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必修环节</w:t>
            </w:r>
          </w:p>
        </w:tc>
        <w:tc>
          <w:tcPr>
            <w:tcW w:w="992" w:type="dxa"/>
            <w:vAlign w:val="center"/>
          </w:tcPr>
          <w:p w:rsidR="00461994" w:rsidRPr="008B6C70" w:rsidRDefault="00461994" w:rsidP="009F7AE6">
            <w:pPr>
              <w:spacing w:line="480" w:lineRule="exact"/>
              <w:jc w:val="center"/>
              <w:rPr>
                <w:rFonts w:ascii="仿宋" w:eastAsia="仿宋" w:hAnsi="仿宋"/>
                <w:b/>
                <w:sz w:val="24"/>
                <w:szCs w:val="24"/>
              </w:rPr>
            </w:pPr>
            <w:r w:rsidRPr="008B6C70">
              <w:rPr>
                <w:rFonts w:ascii="仿宋" w:eastAsia="仿宋" w:hAnsi="仿宋" w:hint="eastAsia"/>
                <w:b/>
                <w:sz w:val="24"/>
                <w:szCs w:val="24"/>
              </w:rPr>
              <w:t>学分</w:t>
            </w:r>
          </w:p>
        </w:tc>
        <w:tc>
          <w:tcPr>
            <w:tcW w:w="6004" w:type="dxa"/>
            <w:vAlign w:val="center"/>
          </w:tcPr>
          <w:p w:rsidR="00461994" w:rsidRPr="008B6C70" w:rsidRDefault="00FC7B6E" w:rsidP="009F7AE6">
            <w:pPr>
              <w:spacing w:line="480" w:lineRule="exact"/>
              <w:jc w:val="center"/>
              <w:rPr>
                <w:rFonts w:ascii="仿宋" w:eastAsia="仿宋" w:hAnsi="仿宋"/>
                <w:b/>
                <w:sz w:val="24"/>
                <w:szCs w:val="24"/>
              </w:rPr>
            </w:pPr>
            <w:r>
              <w:rPr>
                <w:rFonts w:ascii="仿宋" w:eastAsia="仿宋" w:hAnsi="仿宋" w:hint="eastAsia"/>
                <w:b/>
                <w:sz w:val="24"/>
                <w:szCs w:val="24"/>
              </w:rPr>
              <w:t>具体</w:t>
            </w:r>
            <w:r w:rsidR="00461994" w:rsidRPr="008B6C70">
              <w:rPr>
                <w:rFonts w:ascii="仿宋" w:eastAsia="仿宋" w:hAnsi="仿宋" w:hint="eastAsia"/>
                <w:b/>
                <w:sz w:val="24"/>
                <w:szCs w:val="24"/>
              </w:rPr>
              <w:t>要求</w:t>
            </w:r>
          </w:p>
        </w:tc>
      </w:tr>
      <w:tr w:rsidR="00461994" w:rsidTr="00691239">
        <w:tc>
          <w:tcPr>
            <w:tcW w:w="1526" w:type="dxa"/>
            <w:vAlign w:val="center"/>
          </w:tcPr>
          <w:p w:rsidR="00461994" w:rsidRPr="00053816" w:rsidRDefault="008D5319" w:rsidP="00B61945">
            <w:pPr>
              <w:jc w:val="center"/>
              <w:rPr>
                <w:rFonts w:ascii="仿宋" w:eastAsia="仿宋" w:hAnsi="仿宋"/>
                <w:szCs w:val="21"/>
              </w:rPr>
            </w:pPr>
            <w:r>
              <w:rPr>
                <w:rFonts w:ascii="仿宋" w:eastAsia="仿宋" w:hAnsi="仿宋" w:hint="eastAsia"/>
                <w:szCs w:val="21"/>
              </w:rPr>
              <w:t>文献研读</w:t>
            </w:r>
          </w:p>
        </w:tc>
        <w:tc>
          <w:tcPr>
            <w:tcW w:w="992" w:type="dxa"/>
            <w:vAlign w:val="center"/>
          </w:tcPr>
          <w:p w:rsidR="00461994" w:rsidRPr="00053816" w:rsidRDefault="008D5319" w:rsidP="009F7AE6">
            <w:pPr>
              <w:spacing w:line="480" w:lineRule="exact"/>
              <w:jc w:val="center"/>
              <w:rPr>
                <w:rFonts w:ascii="仿宋" w:eastAsia="仿宋" w:hAnsi="仿宋"/>
                <w:szCs w:val="21"/>
              </w:rPr>
            </w:pPr>
            <w:r>
              <w:rPr>
                <w:rFonts w:ascii="仿宋" w:eastAsia="仿宋" w:hAnsi="仿宋" w:hint="eastAsia"/>
                <w:szCs w:val="21"/>
              </w:rPr>
              <w:t>1</w:t>
            </w:r>
          </w:p>
        </w:tc>
        <w:tc>
          <w:tcPr>
            <w:tcW w:w="6004" w:type="dxa"/>
            <w:vAlign w:val="center"/>
          </w:tcPr>
          <w:p w:rsidR="00461994" w:rsidRPr="00873A0A" w:rsidRDefault="008D5319" w:rsidP="00744EE1">
            <w:pPr>
              <w:rPr>
                <w:rFonts w:ascii="仿宋" w:eastAsia="仿宋" w:hAnsi="仿宋"/>
                <w:szCs w:val="21"/>
              </w:rPr>
            </w:pPr>
            <w:r>
              <w:rPr>
                <w:rFonts w:ascii="仿宋" w:eastAsia="仿宋" w:hAnsi="仿宋" w:hint="eastAsia"/>
                <w:szCs w:val="21"/>
              </w:rPr>
              <w:t>博士生应完成本学科及导师指定的</w:t>
            </w:r>
            <w:r w:rsidR="00744EE1">
              <w:rPr>
                <w:rFonts w:ascii="仿宋" w:eastAsia="仿宋" w:hAnsi="仿宋" w:hint="eastAsia"/>
                <w:szCs w:val="21"/>
              </w:rPr>
              <w:t>经典</w:t>
            </w:r>
            <w:r>
              <w:rPr>
                <w:rFonts w:ascii="仿宋" w:eastAsia="仿宋" w:hAnsi="仿宋" w:hint="eastAsia"/>
                <w:szCs w:val="21"/>
              </w:rPr>
              <w:t>必读书目和</w:t>
            </w:r>
            <w:r w:rsidR="00744EE1">
              <w:rPr>
                <w:rFonts w:ascii="仿宋" w:eastAsia="仿宋" w:hAnsi="仿宋" w:hint="eastAsia"/>
                <w:szCs w:val="21"/>
              </w:rPr>
              <w:t>重要专业学术期刊</w:t>
            </w:r>
            <w:r w:rsidR="00C06CBA">
              <w:rPr>
                <w:rFonts w:ascii="仿宋" w:eastAsia="仿宋" w:hAnsi="仿宋" w:hint="eastAsia"/>
                <w:szCs w:val="21"/>
              </w:rPr>
              <w:t>的研读，具体要求</w:t>
            </w:r>
            <w:r>
              <w:rPr>
                <w:rFonts w:ascii="仿宋" w:eastAsia="仿宋" w:hAnsi="仿宋" w:hint="eastAsia"/>
                <w:szCs w:val="21"/>
              </w:rPr>
              <w:t>由培养单位自</w:t>
            </w:r>
            <w:r w:rsidR="00560F94">
              <w:rPr>
                <w:rFonts w:ascii="仿宋" w:eastAsia="仿宋" w:hAnsi="仿宋" w:hint="eastAsia"/>
                <w:szCs w:val="21"/>
              </w:rPr>
              <w:t>定</w:t>
            </w:r>
            <w:r>
              <w:rPr>
                <w:rFonts w:ascii="仿宋" w:eastAsia="仿宋" w:hAnsi="仿宋" w:hint="eastAsia"/>
                <w:szCs w:val="21"/>
              </w:rPr>
              <w:t>。</w:t>
            </w:r>
            <w:r w:rsidR="00083858">
              <w:rPr>
                <w:rFonts w:ascii="仿宋" w:eastAsia="仿宋" w:hAnsi="仿宋" w:hint="eastAsia"/>
                <w:szCs w:val="21"/>
              </w:rPr>
              <w:t>导师负责博士生文献研读的指导、检查与考核，达到规定要求者，计1学分。</w:t>
            </w:r>
          </w:p>
        </w:tc>
      </w:tr>
      <w:tr w:rsidR="008D5319" w:rsidTr="00691239">
        <w:tc>
          <w:tcPr>
            <w:tcW w:w="1526" w:type="dxa"/>
            <w:vAlign w:val="center"/>
          </w:tcPr>
          <w:p w:rsidR="008D5319" w:rsidRPr="00053816" w:rsidRDefault="008D5319" w:rsidP="00514A05">
            <w:pPr>
              <w:jc w:val="center"/>
              <w:rPr>
                <w:rFonts w:ascii="仿宋" w:eastAsia="仿宋" w:hAnsi="仿宋"/>
                <w:szCs w:val="21"/>
              </w:rPr>
            </w:pPr>
            <w:r>
              <w:rPr>
                <w:rFonts w:ascii="仿宋" w:eastAsia="仿宋" w:hAnsi="仿宋" w:hint="eastAsia"/>
                <w:szCs w:val="21"/>
              </w:rPr>
              <w:t>学术报告</w:t>
            </w:r>
          </w:p>
        </w:tc>
        <w:tc>
          <w:tcPr>
            <w:tcW w:w="992" w:type="dxa"/>
            <w:vAlign w:val="center"/>
          </w:tcPr>
          <w:p w:rsidR="008D5319" w:rsidRPr="00053816" w:rsidRDefault="008D5319" w:rsidP="00514A05">
            <w:pPr>
              <w:spacing w:line="480" w:lineRule="exact"/>
              <w:jc w:val="center"/>
              <w:rPr>
                <w:rFonts w:ascii="仿宋" w:eastAsia="仿宋" w:hAnsi="仿宋"/>
                <w:szCs w:val="21"/>
              </w:rPr>
            </w:pPr>
            <w:r w:rsidRPr="00053816">
              <w:rPr>
                <w:rFonts w:ascii="仿宋" w:eastAsia="仿宋" w:hAnsi="仿宋" w:hint="eastAsia"/>
                <w:szCs w:val="21"/>
              </w:rPr>
              <w:t>1</w:t>
            </w:r>
          </w:p>
        </w:tc>
        <w:tc>
          <w:tcPr>
            <w:tcW w:w="6004" w:type="dxa"/>
            <w:vAlign w:val="center"/>
          </w:tcPr>
          <w:p w:rsidR="008D5319" w:rsidRPr="00873A0A" w:rsidRDefault="008D5319" w:rsidP="006367B1">
            <w:pPr>
              <w:rPr>
                <w:rFonts w:ascii="仿宋" w:eastAsia="仿宋" w:hAnsi="仿宋"/>
                <w:szCs w:val="21"/>
              </w:rPr>
            </w:pPr>
            <w:r w:rsidRPr="00461994">
              <w:rPr>
                <w:rFonts w:ascii="仿宋" w:eastAsia="仿宋" w:hAnsi="仿宋" w:hint="eastAsia"/>
                <w:szCs w:val="21"/>
              </w:rPr>
              <w:t>博士</w:t>
            </w:r>
            <w:r>
              <w:rPr>
                <w:rFonts w:ascii="仿宋" w:eastAsia="仿宋" w:hAnsi="仿宋" w:hint="eastAsia"/>
                <w:szCs w:val="21"/>
              </w:rPr>
              <w:t>生应参与</w:t>
            </w:r>
            <w:r w:rsidRPr="00461994">
              <w:rPr>
                <w:rFonts w:ascii="仿宋" w:eastAsia="仿宋" w:hAnsi="仿宋" w:hint="eastAsia"/>
                <w:szCs w:val="21"/>
              </w:rPr>
              <w:t>15次以上的学术讲座</w:t>
            </w:r>
            <w:r>
              <w:rPr>
                <w:rFonts w:ascii="仿宋" w:eastAsia="仿宋" w:hAnsi="仿宋" w:hint="eastAsia"/>
                <w:szCs w:val="21"/>
              </w:rPr>
              <w:t>、学术论坛等；</w:t>
            </w:r>
            <w:r w:rsidR="00C06CBA" w:rsidRPr="00461994">
              <w:rPr>
                <w:rFonts w:ascii="仿宋" w:eastAsia="仿宋" w:hAnsi="仿宋" w:hint="eastAsia"/>
                <w:szCs w:val="21"/>
              </w:rPr>
              <w:t>至少参加1次国内外学术会议，有论文入选，并作口头</w:t>
            </w:r>
            <w:r w:rsidR="00C06CBA">
              <w:rPr>
                <w:rFonts w:ascii="仿宋" w:eastAsia="仿宋" w:hAnsi="仿宋" w:hint="eastAsia"/>
                <w:szCs w:val="21"/>
              </w:rPr>
              <w:t>报告；</w:t>
            </w:r>
            <w:r>
              <w:rPr>
                <w:rFonts w:ascii="仿宋" w:eastAsia="仿宋" w:hAnsi="仿宋" w:hint="eastAsia"/>
                <w:szCs w:val="21"/>
              </w:rPr>
              <w:t>每学年至少作</w:t>
            </w:r>
            <w:r w:rsidRPr="00461994">
              <w:rPr>
                <w:rFonts w:ascii="仿宋" w:eastAsia="仿宋" w:hAnsi="仿宋" w:hint="eastAsia"/>
                <w:szCs w:val="21"/>
              </w:rPr>
              <w:t>1次</w:t>
            </w:r>
            <w:r>
              <w:rPr>
                <w:rFonts w:ascii="仿宋" w:eastAsia="仿宋" w:hAnsi="仿宋" w:hint="eastAsia"/>
                <w:szCs w:val="21"/>
              </w:rPr>
              <w:t>公开学术专题报告</w:t>
            </w:r>
            <w:r w:rsidR="00C06CBA">
              <w:rPr>
                <w:rFonts w:ascii="仿宋" w:eastAsia="仿宋" w:hAnsi="仿宋" w:hint="eastAsia"/>
                <w:szCs w:val="21"/>
              </w:rPr>
              <w:t>。</w:t>
            </w:r>
            <w:r w:rsidR="006367B1">
              <w:rPr>
                <w:rFonts w:ascii="仿宋" w:eastAsia="仿宋" w:hAnsi="仿宋" w:hint="eastAsia"/>
                <w:szCs w:val="21"/>
              </w:rPr>
              <w:t>导师负责博士生学术报告情况的监督和审核，达到规定要求者，计1学分</w:t>
            </w:r>
          </w:p>
        </w:tc>
      </w:tr>
      <w:tr w:rsidR="008D5319" w:rsidTr="00691239">
        <w:tc>
          <w:tcPr>
            <w:tcW w:w="1526" w:type="dxa"/>
            <w:vAlign w:val="center"/>
          </w:tcPr>
          <w:p w:rsidR="008D5319" w:rsidRPr="00053816" w:rsidRDefault="008D5319" w:rsidP="000B37B3">
            <w:pPr>
              <w:jc w:val="center"/>
              <w:rPr>
                <w:rFonts w:ascii="仿宋" w:eastAsia="仿宋" w:hAnsi="仿宋"/>
                <w:szCs w:val="21"/>
              </w:rPr>
            </w:pPr>
            <w:r>
              <w:rPr>
                <w:rFonts w:ascii="仿宋" w:eastAsia="仿宋" w:hAnsi="仿宋" w:hint="eastAsia"/>
                <w:szCs w:val="21"/>
              </w:rPr>
              <w:t>学科综合考试</w:t>
            </w:r>
          </w:p>
        </w:tc>
        <w:tc>
          <w:tcPr>
            <w:tcW w:w="992" w:type="dxa"/>
            <w:vAlign w:val="center"/>
          </w:tcPr>
          <w:p w:rsidR="008D5319" w:rsidRPr="00053816" w:rsidRDefault="008D5319" w:rsidP="009F7AE6">
            <w:pPr>
              <w:spacing w:line="480" w:lineRule="exact"/>
              <w:jc w:val="center"/>
              <w:rPr>
                <w:rFonts w:ascii="仿宋" w:eastAsia="仿宋" w:hAnsi="仿宋"/>
                <w:szCs w:val="21"/>
              </w:rPr>
            </w:pPr>
            <w:r w:rsidRPr="00053816">
              <w:rPr>
                <w:rFonts w:ascii="仿宋" w:eastAsia="仿宋" w:hAnsi="仿宋" w:hint="eastAsia"/>
                <w:szCs w:val="21"/>
              </w:rPr>
              <w:t>1</w:t>
            </w:r>
          </w:p>
        </w:tc>
        <w:tc>
          <w:tcPr>
            <w:tcW w:w="6004" w:type="dxa"/>
            <w:vAlign w:val="center"/>
          </w:tcPr>
          <w:p w:rsidR="008D5319" w:rsidRPr="00691239" w:rsidRDefault="008850D6" w:rsidP="00C5629B">
            <w:pPr>
              <w:widowControl/>
              <w:rPr>
                <w:rFonts w:ascii="仿宋" w:eastAsia="仿宋" w:hAnsi="仿宋"/>
                <w:szCs w:val="21"/>
              </w:rPr>
            </w:pPr>
            <w:r>
              <w:rPr>
                <w:rFonts w:ascii="仿宋" w:eastAsia="仿宋" w:hAnsi="仿宋" w:hint="eastAsia"/>
                <w:szCs w:val="21"/>
              </w:rPr>
              <w:t>学科综合考试</w:t>
            </w:r>
            <w:r w:rsidR="008D5319" w:rsidRPr="00691239">
              <w:rPr>
                <w:rFonts w:ascii="仿宋" w:eastAsia="仿宋" w:hAnsi="仿宋" w:hint="eastAsia"/>
                <w:szCs w:val="21"/>
              </w:rPr>
              <w:t>由各培养单位统一组织，成立</w:t>
            </w:r>
            <w:r w:rsidR="008D5319">
              <w:rPr>
                <w:rFonts w:ascii="仿宋" w:eastAsia="仿宋" w:hAnsi="仿宋" w:hint="eastAsia"/>
                <w:szCs w:val="21"/>
              </w:rPr>
              <w:t>学科</w:t>
            </w:r>
            <w:r>
              <w:rPr>
                <w:rFonts w:ascii="仿宋" w:eastAsia="仿宋" w:hAnsi="仿宋" w:hint="eastAsia"/>
                <w:szCs w:val="21"/>
              </w:rPr>
              <w:t>综合考试</w:t>
            </w:r>
            <w:r w:rsidR="008D5319" w:rsidRPr="00691239">
              <w:rPr>
                <w:rFonts w:ascii="仿宋" w:eastAsia="仿宋" w:hAnsi="仿宋" w:hint="eastAsia"/>
                <w:szCs w:val="21"/>
              </w:rPr>
              <w:t>小组，对博士生思想政治表现、课程学习、专业基础知识、科学研究能力等进行考核，可采用笔试，也可采用书面报告与口头报告相结合的方式。</w:t>
            </w:r>
            <w:r w:rsidR="00AA4325">
              <w:rPr>
                <w:rFonts w:ascii="仿宋" w:eastAsia="仿宋" w:hAnsi="仿宋" w:hint="eastAsia"/>
                <w:szCs w:val="21"/>
              </w:rPr>
              <w:t>建立健全学科综合考试的激励与淘汰机制，考试结果与奖助金、评优评先、</w:t>
            </w:r>
            <w:r w:rsidR="00FD6427">
              <w:rPr>
                <w:rFonts w:ascii="仿宋" w:eastAsia="仿宋" w:hAnsi="仿宋" w:hint="eastAsia"/>
                <w:szCs w:val="21"/>
              </w:rPr>
              <w:t>淘汰</w:t>
            </w:r>
            <w:r w:rsidR="00AA4325">
              <w:rPr>
                <w:rFonts w:ascii="仿宋" w:eastAsia="仿宋" w:hAnsi="仿宋" w:hint="eastAsia"/>
                <w:szCs w:val="21"/>
              </w:rPr>
              <w:t>分流等直接挂钩。</w:t>
            </w:r>
            <w:r w:rsidR="008D5319" w:rsidRPr="00691239">
              <w:rPr>
                <w:rFonts w:ascii="仿宋" w:eastAsia="仿宋" w:hAnsi="仿宋" w:hint="eastAsia"/>
                <w:szCs w:val="21"/>
              </w:rPr>
              <w:t>通过</w:t>
            </w:r>
            <w:r w:rsidR="008D5319">
              <w:rPr>
                <w:rFonts w:ascii="仿宋" w:eastAsia="仿宋" w:hAnsi="仿宋" w:hint="eastAsia"/>
                <w:szCs w:val="21"/>
              </w:rPr>
              <w:t>综合</w:t>
            </w:r>
            <w:r>
              <w:rPr>
                <w:rFonts w:ascii="仿宋" w:eastAsia="仿宋" w:hAnsi="仿宋" w:hint="eastAsia"/>
                <w:szCs w:val="21"/>
              </w:rPr>
              <w:t>考试</w:t>
            </w:r>
            <w:r w:rsidR="00FD6427">
              <w:rPr>
                <w:rFonts w:ascii="仿宋" w:eastAsia="仿宋" w:hAnsi="仿宋" w:hint="eastAsia"/>
                <w:szCs w:val="21"/>
              </w:rPr>
              <w:t>者</w:t>
            </w:r>
            <w:r w:rsidR="006367B1">
              <w:rPr>
                <w:rFonts w:ascii="仿宋" w:eastAsia="仿宋" w:hAnsi="仿宋" w:hint="eastAsia"/>
                <w:szCs w:val="21"/>
              </w:rPr>
              <w:t>，计1</w:t>
            </w:r>
            <w:r w:rsidR="008D5319" w:rsidRPr="00691239">
              <w:rPr>
                <w:rFonts w:ascii="仿宋" w:eastAsia="仿宋" w:hAnsi="仿宋" w:hint="eastAsia"/>
                <w:szCs w:val="21"/>
              </w:rPr>
              <w:t>学分。博士生</w:t>
            </w:r>
            <w:r>
              <w:rPr>
                <w:rFonts w:ascii="仿宋" w:eastAsia="仿宋" w:hAnsi="仿宋" w:hint="eastAsia"/>
                <w:szCs w:val="21"/>
              </w:rPr>
              <w:t>在学期间共有两次综合考试</w:t>
            </w:r>
            <w:r w:rsidR="008D5319" w:rsidRPr="00691239">
              <w:rPr>
                <w:rFonts w:ascii="仿宋" w:eastAsia="仿宋" w:hAnsi="仿宋" w:hint="eastAsia"/>
                <w:szCs w:val="21"/>
              </w:rPr>
              <w:t>机会，第一次考试</w:t>
            </w:r>
            <w:r w:rsidR="008D5319" w:rsidRPr="00691239">
              <w:rPr>
                <w:rFonts w:ascii="仿宋" w:eastAsia="仿宋" w:hAnsi="仿宋" w:hint="eastAsia"/>
                <w:szCs w:val="21"/>
              </w:rPr>
              <w:lastRenderedPageBreak/>
              <w:t>未通过者</w:t>
            </w:r>
            <w:r w:rsidR="00C5629B">
              <w:rPr>
                <w:rFonts w:ascii="仿宋" w:eastAsia="仿宋" w:hAnsi="仿宋" w:hint="eastAsia"/>
                <w:szCs w:val="21"/>
              </w:rPr>
              <w:t>须申请参加</w:t>
            </w:r>
            <w:r w:rsidR="008D5319" w:rsidRPr="00691239">
              <w:rPr>
                <w:rFonts w:ascii="仿宋" w:eastAsia="仿宋" w:hAnsi="仿宋" w:hint="eastAsia"/>
                <w:szCs w:val="21"/>
              </w:rPr>
              <w:t>下一次考试（两次考试的间隔时间不少于3</w:t>
            </w:r>
            <w:r w:rsidR="002F5CBA">
              <w:rPr>
                <w:rFonts w:ascii="仿宋" w:eastAsia="仿宋" w:hAnsi="仿宋" w:hint="eastAsia"/>
                <w:szCs w:val="21"/>
              </w:rPr>
              <w:t>个月）。</w:t>
            </w:r>
            <w:r w:rsidR="00190A84">
              <w:rPr>
                <w:rFonts w:ascii="仿宋" w:eastAsia="仿宋" w:hAnsi="仿宋" w:hint="eastAsia"/>
                <w:szCs w:val="21"/>
              </w:rPr>
              <w:t>两次均未通过，作</w:t>
            </w:r>
            <w:r w:rsidR="008D5319" w:rsidRPr="00691239">
              <w:rPr>
                <w:rFonts w:ascii="仿宋" w:eastAsia="仿宋" w:hAnsi="仿宋" w:hint="eastAsia"/>
                <w:szCs w:val="21"/>
              </w:rPr>
              <w:t>退学处理（</w:t>
            </w:r>
            <w:r w:rsidR="008D5319">
              <w:rPr>
                <w:rFonts w:ascii="仿宋" w:eastAsia="仿宋" w:hAnsi="仿宋" w:hint="eastAsia"/>
                <w:szCs w:val="21"/>
              </w:rPr>
              <w:t>硕博连读生</w:t>
            </w:r>
            <w:r w:rsidR="008D5319" w:rsidRPr="00691239">
              <w:rPr>
                <w:rFonts w:ascii="仿宋" w:eastAsia="仿宋" w:hAnsi="仿宋" w:hint="eastAsia"/>
                <w:szCs w:val="21"/>
              </w:rPr>
              <w:t>可转为硕士</w:t>
            </w:r>
            <w:r w:rsidR="00795157">
              <w:rPr>
                <w:rFonts w:ascii="仿宋" w:eastAsia="仿宋" w:hAnsi="仿宋" w:hint="eastAsia"/>
                <w:szCs w:val="21"/>
              </w:rPr>
              <w:t>生</w:t>
            </w:r>
            <w:r w:rsidR="008D5319" w:rsidRPr="00691239">
              <w:rPr>
                <w:rFonts w:ascii="仿宋" w:eastAsia="仿宋" w:hAnsi="仿宋" w:hint="eastAsia"/>
                <w:szCs w:val="21"/>
              </w:rPr>
              <w:t>）。</w:t>
            </w:r>
          </w:p>
        </w:tc>
      </w:tr>
      <w:tr w:rsidR="008D5319" w:rsidRPr="00691239" w:rsidTr="00691239">
        <w:tc>
          <w:tcPr>
            <w:tcW w:w="1526" w:type="dxa"/>
            <w:vAlign w:val="center"/>
          </w:tcPr>
          <w:p w:rsidR="008D5319" w:rsidRPr="00053816" w:rsidRDefault="008D5319" w:rsidP="00B61945">
            <w:pPr>
              <w:jc w:val="center"/>
              <w:rPr>
                <w:rFonts w:ascii="仿宋" w:eastAsia="仿宋" w:hAnsi="仿宋"/>
                <w:szCs w:val="21"/>
              </w:rPr>
            </w:pPr>
            <w:r w:rsidRPr="00053816">
              <w:rPr>
                <w:rFonts w:ascii="仿宋" w:eastAsia="仿宋" w:hAnsi="仿宋" w:hint="eastAsia"/>
                <w:szCs w:val="21"/>
              </w:rPr>
              <w:lastRenderedPageBreak/>
              <w:t>科研</w:t>
            </w:r>
            <w:r>
              <w:rPr>
                <w:rFonts w:ascii="仿宋" w:eastAsia="仿宋" w:hAnsi="仿宋" w:hint="eastAsia"/>
                <w:szCs w:val="21"/>
              </w:rPr>
              <w:t>训练</w:t>
            </w:r>
          </w:p>
        </w:tc>
        <w:tc>
          <w:tcPr>
            <w:tcW w:w="992" w:type="dxa"/>
            <w:vAlign w:val="center"/>
          </w:tcPr>
          <w:p w:rsidR="008D5319" w:rsidRPr="00053816" w:rsidRDefault="008D5319" w:rsidP="009F7AE6">
            <w:pPr>
              <w:spacing w:line="480" w:lineRule="exact"/>
              <w:jc w:val="center"/>
              <w:rPr>
                <w:rFonts w:ascii="仿宋" w:eastAsia="仿宋" w:hAnsi="仿宋"/>
                <w:szCs w:val="21"/>
              </w:rPr>
            </w:pPr>
            <w:r w:rsidRPr="00053816">
              <w:rPr>
                <w:rFonts w:ascii="仿宋" w:eastAsia="仿宋" w:hAnsi="仿宋" w:hint="eastAsia"/>
                <w:szCs w:val="21"/>
              </w:rPr>
              <w:t>1</w:t>
            </w:r>
          </w:p>
        </w:tc>
        <w:tc>
          <w:tcPr>
            <w:tcW w:w="6004" w:type="dxa"/>
            <w:vAlign w:val="center"/>
          </w:tcPr>
          <w:p w:rsidR="008D5319" w:rsidRPr="00691239" w:rsidRDefault="008D5319" w:rsidP="00605427">
            <w:pPr>
              <w:widowControl/>
              <w:rPr>
                <w:rFonts w:ascii="仿宋" w:eastAsia="仿宋" w:hAnsi="仿宋"/>
                <w:szCs w:val="21"/>
              </w:rPr>
            </w:pPr>
            <w:r w:rsidRPr="00691239">
              <w:rPr>
                <w:rFonts w:ascii="仿宋" w:eastAsia="仿宋" w:hAnsi="仿宋" w:hint="eastAsia"/>
                <w:szCs w:val="21"/>
              </w:rPr>
              <w:t>博士生应在导师的指导下至少参加1</w:t>
            </w:r>
            <w:r>
              <w:rPr>
                <w:rFonts w:ascii="仿宋" w:eastAsia="仿宋" w:hAnsi="仿宋" w:hint="eastAsia"/>
                <w:szCs w:val="21"/>
              </w:rPr>
              <w:t>项课题研究</w:t>
            </w:r>
            <w:r w:rsidRPr="00691239">
              <w:rPr>
                <w:rFonts w:ascii="仿宋" w:eastAsia="仿宋" w:hAnsi="仿宋" w:hint="eastAsia"/>
                <w:szCs w:val="21"/>
              </w:rPr>
              <w:t>，强化科研创新能力训练和团队协作能力培养。</w:t>
            </w:r>
            <w:r w:rsidR="00605427">
              <w:rPr>
                <w:rFonts w:ascii="仿宋" w:eastAsia="仿宋" w:hAnsi="仿宋" w:hint="eastAsia"/>
                <w:szCs w:val="21"/>
              </w:rPr>
              <w:t>导师负责博士生科研训练考核，考核合格者，计1学分。</w:t>
            </w:r>
          </w:p>
        </w:tc>
      </w:tr>
      <w:tr w:rsidR="008D5319" w:rsidTr="00691239">
        <w:tc>
          <w:tcPr>
            <w:tcW w:w="1526" w:type="dxa"/>
            <w:vAlign w:val="center"/>
          </w:tcPr>
          <w:p w:rsidR="008D5319" w:rsidRDefault="008D5319" w:rsidP="00B61945">
            <w:pPr>
              <w:jc w:val="center"/>
              <w:rPr>
                <w:rFonts w:ascii="仿宋" w:eastAsia="仿宋" w:hAnsi="仿宋"/>
                <w:szCs w:val="21"/>
              </w:rPr>
            </w:pPr>
            <w:r>
              <w:rPr>
                <w:rFonts w:ascii="仿宋" w:eastAsia="仿宋" w:hAnsi="仿宋" w:hint="eastAsia"/>
                <w:szCs w:val="21"/>
              </w:rPr>
              <w:t>课程助教</w:t>
            </w:r>
          </w:p>
          <w:p w:rsidR="008D5319" w:rsidRPr="00053816" w:rsidRDefault="008D5319" w:rsidP="00B61945">
            <w:pPr>
              <w:jc w:val="center"/>
              <w:rPr>
                <w:rFonts w:ascii="仿宋" w:eastAsia="仿宋" w:hAnsi="仿宋"/>
                <w:szCs w:val="21"/>
              </w:rPr>
            </w:pPr>
            <w:r>
              <w:rPr>
                <w:rFonts w:ascii="仿宋" w:eastAsia="仿宋" w:hAnsi="仿宋" w:hint="eastAsia"/>
                <w:szCs w:val="21"/>
              </w:rPr>
              <w:t>或社会实践</w:t>
            </w:r>
          </w:p>
        </w:tc>
        <w:tc>
          <w:tcPr>
            <w:tcW w:w="992" w:type="dxa"/>
            <w:vAlign w:val="center"/>
          </w:tcPr>
          <w:p w:rsidR="008D5319" w:rsidRPr="00053816" w:rsidRDefault="008D5319" w:rsidP="009F7AE6">
            <w:pPr>
              <w:spacing w:line="480" w:lineRule="exact"/>
              <w:jc w:val="center"/>
              <w:rPr>
                <w:rFonts w:ascii="仿宋" w:eastAsia="仿宋" w:hAnsi="仿宋"/>
                <w:szCs w:val="21"/>
              </w:rPr>
            </w:pPr>
            <w:r w:rsidRPr="00053816">
              <w:rPr>
                <w:rFonts w:ascii="仿宋" w:eastAsia="仿宋" w:hAnsi="仿宋" w:hint="eastAsia"/>
                <w:szCs w:val="21"/>
              </w:rPr>
              <w:t>1</w:t>
            </w:r>
          </w:p>
        </w:tc>
        <w:tc>
          <w:tcPr>
            <w:tcW w:w="6004" w:type="dxa"/>
            <w:vAlign w:val="center"/>
          </w:tcPr>
          <w:p w:rsidR="008D5319" w:rsidRPr="00691239" w:rsidRDefault="00C323FA" w:rsidP="00FD0866">
            <w:pPr>
              <w:widowControl/>
              <w:rPr>
                <w:rFonts w:ascii="仿宋" w:eastAsia="仿宋" w:hAnsi="仿宋"/>
                <w:szCs w:val="21"/>
              </w:rPr>
            </w:pPr>
            <w:r>
              <w:rPr>
                <w:rFonts w:ascii="仿宋" w:eastAsia="仿宋" w:hAnsi="仿宋" w:hint="eastAsia"/>
                <w:szCs w:val="21"/>
              </w:rPr>
              <w:t>博士生至少应承担1门</w:t>
            </w:r>
            <w:r w:rsidR="009E5705">
              <w:rPr>
                <w:rFonts w:ascii="仿宋" w:eastAsia="仿宋" w:hAnsi="仿宋" w:hint="eastAsia"/>
                <w:szCs w:val="21"/>
              </w:rPr>
              <w:t>课程1个学期</w:t>
            </w:r>
            <w:r>
              <w:rPr>
                <w:rFonts w:ascii="仿宋" w:eastAsia="仿宋" w:hAnsi="仿宋" w:hint="eastAsia"/>
                <w:szCs w:val="21"/>
              </w:rPr>
              <w:t>的课程助教工作</w:t>
            </w:r>
            <w:r w:rsidR="008D5319" w:rsidRPr="00691239">
              <w:rPr>
                <w:rFonts w:ascii="仿宋" w:eastAsia="仿宋" w:hAnsi="仿宋" w:hint="eastAsia"/>
                <w:szCs w:val="21"/>
              </w:rPr>
              <w:t>，或从事挂职锻炼、社会调查、</w:t>
            </w:r>
            <w:r w:rsidR="008D5319">
              <w:rPr>
                <w:rFonts w:ascii="仿宋" w:eastAsia="仿宋" w:hAnsi="仿宋" w:hint="eastAsia"/>
                <w:szCs w:val="21"/>
              </w:rPr>
              <w:t>野外科考、</w:t>
            </w:r>
            <w:r w:rsidR="008D5319" w:rsidRPr="00691239">
              <w:rPr>
                <w:rFonts w:ascii="仿宋" w:eastAsia="仿宋" w:hAnsi="仿宋" w:hint="eastAsia"/>
                <w:szCs w:val="21"/>
              </w:rPr>
              <w:t>参与实务部门合作研究</w:t>
            </w:r>
            <w:r w:rsidR="008D5319">
              <w:rPr>
                <w:rFonts w:ascii="仿宋" w:eastAsia="仿宋" w:hAnsi="仿宋" w:hint="eastAsia"/>
                <w:szCs w:val="21"/>
              </w:rPr>
              <w:t>、技术服务、科技咨询</w:t>
            </w:r>
            <w:r w:rsidR="008D5319" w:rsidRPr="00691239">
              <w:rPr>
                <w:rFonts w:ascii="仿宋" w:eastAsia="仿宋" w:hAnsi="仿宋" w:hint="eastAsia"/>
                <w:szCs w:val="21"/>
              </w:rPr>
              <w:t>等社会实践</w:t>
            </w:r>
            <w:r w:rsidR="00DA212B">
              <w:rPr>
                <w:rFonts w:ascii="仿宋" w:eastAsia="仿宋" w:hAnsi="仿宋" w:hint="eastAsia"/>
                <w:szCs w:val="21"/>
              </w:rPr>
              <w:t>，具体要求由培养单位自定</w:t>
            </w:r>
            <w:r w:rsidR="008D5319" w:rsidRPr="00691239">
              <w:rPr>
                <w:rFonts w:ascii="仿宋" w:eastAsia="仿宋" w:hAnsi="仿宋" w:hint="eastAsia"/>
                <w:szCs w:val="21"/>
              </w:rPr>
              <w:t>。</w:t>
            </w:r>
            <w:r w:rsidR="00605427">
              <w:rPr>
                <w:rFonts w:ascii="仿宋" w:eastAsia="仿宋" w:hAnsi="仿宋" w:hint="eastAsia"/>
                <w:szCs w:val="21"/>
              </w:rPr>
              <w:t>课程助教或社会实践由培养单位和导师协同考核，考核合格者，计1学分。</w:t>
            </w:r>
          </w:p>
        </w:tc>
      </w:tr>
    </w:tbl>
    <w:p w:rsidR="00970D2F" w:rsidRPr="00970D2F" w:rsidRDefault="00970D2F" w:rsidP="009F7AE6">
      <w:pPr>
        <w:widowControl/>
        <w:spacing w:line="480" w:lineRule="exact"/>
        <w:ind w:firstLine="480"/>
        <w:jc w:val="left"/>
        <w:rPr>
          <w:rFonts w:ascii="仿宋" w:eastAsia="仿宋" w:hAnsi="仿宋"/>
          <w:b/>
          <w:sz w:val="28"/>
          <w:szCs w:val="28"/>
        </w:rPr>
      </w:pPr>
      <w:r w:rsidRPr="00970D2F">
        <w:rPr>
          <w:rFonts w:ascii="仿宋" w:eastAsia="仿宋" w:hAnsi="仿宋" w:hint="eastAsia"/>
          <w:b/>
          <w:sz w:val="28"/>
          <w:szCs w:val="28"/>
        </w:rPr>
        <w:t>（七）学位论文</w:t>
      </w:r>
    </w:p>
    <w:p w:rsidR="003C0082" w:rsidRDefault="003C0082"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1.</w:t>
      </w:r>
      <w:r w:rsidR="00706BBF">
        <w:rPr>
          <w:rFonts w:ascii="仿宋" w:eastAsia="仿宋" w:hAnsi="仿宋" w:hint="eastAsia"/>
          <w:sz w:val="28"/>
          <w:szCs w:val="28"/>
        </w:rPr>
        <w:t>硕士</w:t>
      </w:r>
      <w:r>
        <w:rPr>
          <w:rFonts w:ascii="仿宋" w:eastAsia="仿宋" w:hAnsi="仿宋" w:hint="eastAsia"/>
          <w:sz w:val="28"/>
          <w:szCs w:val="28"/>
        </w:rPr>
        <w:t>学位论文</w:t>
      </w:r>
    </w:p>
    <w:p w:rsidR="003C0082" w:rsidRPr="003C0082" w:rsidRDefault="00004CCD"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（1）</w:t>
      </w:r>
      <w:r w:rsidR="003C0082" w:rsidRPr="003C0082">
        <w:rPr>
          <w:rFonts w:ascii="仿宋" w:eastAsia="仿宋" w:hAnsi="仿宋" w:hint="eastAsia"/>
          <w:sz w:val="28"/>
          <w:szCs w:val="28"/>
        </w:rPr>
        <w:t>硕士学位论文选题应密切结合学科</w:t>
      </w:r>
      <w:r w:rsidR="00C06CBA">
        <w:rPr>
          <w:rFonts w:ascii="仿宋" w:eastAsia="仿宋" w:hAnsi="仿宋" w:hint="eastAsia"/>
          <w:sz w:val="28"/>
          <w:szCs w:val="28"/>
        </w:rPr>
        <w:t>发展与国家经济和社会建设需要，</w:t>
      </w:r>
      <w:r w:rsidR="00131159">
        <w:rPr>
          <w:rFonts w:ascii="仿宋" w:eastAsia="仿宋" w:hAnsi="仿宋" w:hint="eastAsia"/>
          <w:sz w:val="28"/>
          <w:szCs w:val="28"/>
        </w:rPr>
        <w:t>具有一定的理论创新与应用价值</w:t>
      </w:r>
      <w:r w:rsidR="003C0082" w:rsidRPr="003C0082">
        <w:rPr>
          <w:rFonts w:ascii="仿宋" w:eastAsia="仿宋" w:hAnsi="仿宋" w:hint="eastAsia"/>
          <w:sz w:val="28"/>
          <w:szCs w:val="28"/>
        </w:rPr>
        <w:t>。</w:t>
      </w:r>
    </w:p>
    <w:p w:rsidR="003C0082" w:rsidRPr="003C0082" w:rsidRDefault="00004CCD"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（2）导师要加强硕士学位论文研究过程的检查、指导，培养单位要对学位论文</w:t>
      </w:r>
      <w:r w:rsidR="00185FFF">
        <w:rPr>
          <w:rFonts w:ascii="仿宋" w:eastAsia="仿宋" w:hAnsi="仿宋" w:hint="eastAsia"/>
          <w:sz w:val="28"/>
          <w:szCs w:val="28"/>
        </w:rPr>
        <w:t>开题、</w:t>
      </w:r>
      <w:r>
        <w:rPr>
          <w:rFonts w:ascii="仿宋" w:eastAsia="仿宋" w:hAnsi="仿宋" w:hint="eastAsia"/>
          <w:sz w:val="28"/>
          <w:szCs w:val="28"/>
        </w:rPr>
        <w:t>评阅、</w:t>
      </w:r>
      <w:r w:rsidR="003C0082" w:rsidRPr="003C0082">
        <w:rPr>
          <w:rFonts w:ascii="仿宋" w:eastAsia="仿宋" w:hAnsi="仿宋" w:hint="eastAsia"/>
          <w:sz w:val="28"/>
          <w:szCs w:val="28"/>
        </w:rPr>
        <w:t>答辩程序、论</w:t>
      </w:r>
      <w:r w:rsidR="000C51B7">
        <w:rPr>
          <w:rFonts w:ascii="仿宋" w:eastAsia="仿宋" w:hAnsi="仿宋" w:hint="eastAsia"/>
          <w:sz w:val="28"/>
          <w:szCs w:val="28"/>
        </w:rPr>
        <w:t>文水平基本标准（优、良、合格</w:t>
      </w:r>
      <w:r w:rsidR="00C06CBA">
        <w:rPr>
          <w:rFonts w:ascii="仿宋" w:eastAsia="仿宋" w:hAnsi="仿宋" w:hint="eastAsia"/>
          <w:sz w:val="28"/>
          <w:szCs w:val="28"/>
        </w:rPr>
        <w:t>、不合格</w:t>
      </w:r>
      <w:r w:rsidR="002B670C">
        <w:rPr>
          <w:rFonts w:ascii="仿宋" w:eastAsia="仿宋" w:hAnsi="仿宋" w:hint="eastAsia"/>
          <w:sz w:val="28"/>
          <w:szCs w:val="28"/>
        </w:rPr>
        <w:t>）等</w:t>
      </w:r>
      <w:proofErr w:type="gramStart"/>
      <w:r w:rsidR="002B670C">
        <w:rPr>
          <w:rFonts w:ascii="仿宋" w:eastAsia="仿宋" w:hAnsi="仿宋" w:hint="eastAsia"/>
          <w:sz w:val="28"/>
          <w:szCs w:val="28"/>
        </w:rPr>
        <w:t>作</w:t>
      </w:r>
      <w:r w:rsidR="000C51B7">
        <w:rPr>
          <w:rFonts w:ascii="仿宋" w:eastAsia="仿宋" w:hAnsi="仿宋" w:hint="eastAsia"/>
          <w:sz w:val="28"/>
          <w:szCs w:val="28"/>
        </w:rPr>
        <w:t>出</w:t>
      </w:r>
      <w:proofErr w:type="gramEnd"/>
      <w:r w:rsidR="000C51B7">
        <w:rPr>
          <w:rFonts w:ascii="仿宋" w:eastAsia="仿宋" w:hAnsi="仿宋" w:hint="eastAsia"/>
          <w:sz w:val="28"/>
          <w:szCs w:val="28"/>
        </w:rPr>
        <w:t>具体规定，切实保证学位论文</w:t>
      </w:r>
      <w:r w:rsidR="003C0082" w:rsidRPr="003C0082">
        <w:rPr>
          <w:rFonts w:ascii="仿宋" w:eastAsia="仿宋" w:hAnsi="仿宋" w:hint="eastAsia"/>
          <w:sz w:val="28"/>
          <w:szCs w:val="28"/>
        </w:rPr>
        <w:t>质量。</w:t>
      </w:r>
    </w:p>
    <w:p w:rsidR="003C0082" w:rsidRPr="003C0082" w:rsidRDefault="00004CCD"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（3）申请硕士学位原则上应</w:t>
      </w:r>
      <w:r w:rsidR="00E403C1">
        <w:rPr>
          <w:rFonts w:ascii="仿宋" w:eastAsia="仿宋" w:hAnsi="仿宋" w:hint="eastAsia"/>
          <w:sz w:val="28"/>
          <w:szCs w:val="28"/>
        </w:rPr>
        <w:t>在本学科相关</w:t>
      </w:r>
      <w:r w:rsidR="003C0082" w:rsidRPr="003C0082">
        <w:rPr>
          <w:rFonts w:ascii="仿宋" w:eastAsia="仿宋" w:hAnsi="仿宋" w:hint="eastAsia"/>
          <w:sz w:val="28"/>
          <w:szCs w:val="28"/>
        </w:rPr>
        <w:t>学术期刊以第一</w:t>
      </w:r>
      <w:r w:rsidR="00C06CBA">
        <w:rPr>
          <w:rFonts w:ascii="仿宋" w:eastAsia="仿宋" w:hAnsi="仿宋" w:hint="eastAsia"/>
          <w:sz w:val="28"/>
          <w:szCs w:val="28"/>
        </w:rPr>
        <w:t>作者身份、</w:t>
      </w:r>
      <w:r w:rsidR="003C0082" w:rsidRPr="003C0082">
        <w:rPr>
          <w:rFonts w:ascii="仿宋" w:eastAsia="仿宋" w:hAnsi="仿宋" w:hint="eastAsia"/>
          <w:sz w:val="28"/>
          <w:szCs w:val="28"/>
        </w:rPr>
        <w:t>以武汉大学为第一</w:t>
      </w:r>
      <w:r w:rsidR="00E403C1" w:rsidRPr="003C0082">
        <w:rPr>
          <w:rFonts w:ascii="仿宋" w:eastAsia="仿宋" w:hAnsi="仿宋" w:hint="eastAsia"/>
          <w:sz w:val="28"/>
          <w:szCs w:val="28"/>
        </w:rPr>
        <w:t>署名单位</w:t>
      </w:r>
      <w:r w:rsidR="003C0082" w:rsidRPr="003C0082">
        <w:rPr>
          <w:rFonts w:ascii="仿宋" w:eastAsia="仿宋" w:hAnsi="仿宋" w:hint="eastAsia"/>
          <w:sz w:val="28"/>
          <w:szCs w:val="28"/>
        </w:rPr>
        <w:t>公开发表学术论文至少1</w:t>
      </w:r>
      <w:r w:rsidR="003F3C72">
        <w:rPr>
          <w:rFonts w:ascii="仿宋" w:eastAsia="仿宋" w:hAnsi="仿宋" w:hint="eastAsia"/>
          <w:sz w:val="28"/>
          <w:szCs w:val="28"/>
        </w:rPr>
        <w:t>篇</w:t>
      </w:r>
      <w:r w:rsidR="00706BBF">
        <w:rPr>
          <w:rFonts w:ascii="仿宋" w:eastAsia="仿宋" w:hAnsi="仿宋" w:hint="eastAsia"/>
          <w:sz w:val="28"/>
          <w:szCs w:val="28"/>
        </w:rPr>
        <w:t>，具体要求由培养单位自定</w:t>
      </w:r>
      <w:r w:rsidR="003C0082" w:rsidRPr="003C0082">
        <w:rPr>
          <w:rFonts w:ascii="仿宋" w:eastAsia="仿宋" w:hAnsi="仿宋" w:hint="eastAsia"/>
          <w:sz w:val="28"/>
          <w:szCs w:val="28"/>
        </w:rPr>
        <w:t>。</w:t>
      </w:r>
    </w:p>
    <w:p w:rsidR="00BF342F" w:rsidRDefault="00BF342F"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2.</w:t>
      </w:r>
      <w:r w:rsidR="00706BBF">
        <w:rPr>
          <w:rFonts w:ascii="仿宋" w:eastAsia="仿宋" w:hAnsi="仿宋" w:hint="eastAsia"/>
          <w:sz w:val="28"/>
          <w:szCs w:val="28"/>
        </w:rPr>
        <w:t>博士</w:t>
      </w:r>
      <w:r>
        <w:rPr>
          <w:rFonts w:ascii="仿宋" w:eastAsia="仿宋" w:hAnsi="仿宋" w:hint="eastAsia"/>
          <w:sz w:val="28"/>
          <w:szCs w:val="28"/>
        </w:rPr>
        <w:t>学位论文</w:t>
      </w:r>
    </w:p>
    <w:p w:rsidR="00A916C2" w:rsidRPr="00471088" w:rsidRDefault="00471088" w:rsidP="0018486E">
      <w:pPr>
        <w:widowControl/>
        <w:spacing w:line="480" w:lineRule="exact"/>
        <w:ind w:firstLine="573"/>
        <w:rPr>
          <w:rFonts w:ascii="仿宋" w:eastAsia="仿宋" w:hAnsi="仿宋"/>
          <w:sz w:val="28"/>
          <w:szCs w:val="28"/>
        </w:rPr>
      </w:pPr>
      <w:r w:rsidRPr="00471088">
        <w:rPr>
          <w:rFonts w:ascii="仿宋" w:eastAsia="仿宋" w:hAnsi="仿宋" w:hint="eastAsia"/>
          <w:sz w:val="28"/>
          <w:szCs w:val="28"/>
        </w:rPr>
        <w:t>（1）</w:t>
      </w:r>
      <w:r w:rsidR="00A22C2E">
        <w:rPr>
          <w:rFonts w:ascii="仿宋" w:eastAsia="仿宋" w:hAnsi="仿宋" w:hint="eastAsia"/>
          <w:sz w:val="28"/>
          <w:szCs w:val="28"/>
        </w:rPr>
        <w:t>论文开题</w:t>
      </w:r>
      <w:r w:rsidR="000F7346">
        <w:rPr>
          <w:rFonts w:ascii="仿宋" w:eastAsia="仿宋" w:hAnsi="仿宋" w:hint="eastAsia"/>
          <w:sz w:val="28"/>
          <w:szCs w:val="28"/>
        </w:rPr>
        <w:t>。学位论文选题应具有</w:t>
      </w:r>
      <w:r w:rsidR="00FA61B8">
        <w:rPr>
          <w:rFonts w:ascii="仿宋" w:eastAsia="仿宋" w:hAnsi="仿宋" w:hint="eastAsia"/>
          <w:sz w:val="28"/>
          <w:szCs w:val="28"/>
        </w:rPr>
        <w:t>较强的</w:t>
      </w:r>
      <w:r w:rsidR="00A916C2" w:rsidRPr="00471088">
        <w:rPr>
          <w:rFonts w:ascii="仿宋" w:eastAsia="仿宋" w:hAnsi="仿宋" w:hint="eastAsia"/>
          <w:sz w:val="28"/>
          <w:szCs w:val="28"/>
        </w:rPr>
        <w:t>理论</w:t>
      </w:r>
      <w:r w:rsidR="000F7346">
        <w:rPr>
          <w:rFonts w:ascii="仿宋" w:eastAsia="仿宋" w:hAnsi="仿宋" w:hint="eastAsia"/>
          <w:sz w:val="28"/>
          <w:szCs w:val="28"/>
        </w:rPr>
        <w:t>创新价值或</w:t>
      </w:r>
      <w:r w:rsidR="00A22C2E">
        <w:rPr>
          <w:rFonts w:ascii="仿宋" w:eastAsia="仿宋" w:hAnsi="仿宋" w:hint="eastAsia"/>
          <w:sz w:val="28"/>
          <w:szCs w:val="28"/>
        </w:rPr>
        <w:t>实践应用价值，</w:t>
      </w:r>
      <w:r w:rsidR="00DE29F1">
        <w:rPr>
          <w:rFonts w:ascii="仿宋" w:eastAsia="仿宋" w:hAnsi="仿宋" w:hint="eastAsia"/>
          <w:sz w:val="28"/>
          <w:szCs w:val="28"/>
        </w:rPr>
        <w:t>开题报告一般在第二学年第一</w:t>
      </w:r>
      <w:r w:rsidR="00185FFF">
        <w:rPr>
          <w:rFonts w:ascii="仿宋" w:eastAsia="仿宋" w:hAnsi="仿宋" w:hint="eastAsia"/>
          <w:sz w:val="28"/>
          <w:szCs w:val="28"/>
        </w:rPr>
        <w:t>学期完成，由</w:t>
      </w:r>
      <w:r w:rsidR="00FA61B8">
        <w:rPr>
          <w:rFonts w:ascii="仿宋" w:eastAsia="仿宋" w:hAnsi="仿宋" w:hint="eastAsia"/>
          <w:sz w:val="28"/>
          <w:szCs w:val="28"/>
        </w:rPr>
        <w:t>导师及相关学科专家</w:t>
      </w:r>
      <w:r w:rsidR="00A22C2E">
        <w:rPr>
          <w:rFonts w:ascii="仿宋" w:eastAsia="仿宋" w:hAnsi="仿宋" w:hint="eastAsia"/>
          <w:sz w:val="28"/>
          <w:szCs w:val="28"/>
        </w:rPr>
        <w:t>组成考核小组（5</w:t>
      </w:r>
      <w:r w:rsidR="00922DBB">
        <w:rPr>
          <w:rFonts w:ascii="仿宋" w:eastAsia="仿宋" w:hAnsi="仿宋" w:hint="eastAsia"/>
          <w:sz w:val="28"/>
          <w:szCs w:val="28"/>
        </w:rPr>
        <w:t>名及以上成员），对选题的创新性和可行性</w:t>
      </w:r>
      <w:r w:rsidR="00FA61B8">
        <w:rPr>
          <w:rFonts w:ascii="仿宋" w:eastAsia="仿宋" w:hAnsi="仿宋" w:hint="eastAsia"/>
          <w:sz w:val="28"/>
          <w:szCs w:val="28"/>
        </w:rPr>
        <w:t>等</w:t>
      </w:r>
      <w:r w:rsidR="00922DBB">
        <w:rPr>
          <w:rFonts w:ascii="仿宋" w:eastAsia="仿宋" w:hAnsi="仿宋" w:hint="eastAsia"/>
          <w:sz w:val="28"/>
          <w:szCs w:val="28"/>
        </w:rPr>
        <w:t>进行</w:t>
      </w:r>
      <w:r w:rsidR="00C06CBA">
        <w:rPr>
          <w:rFonts w:ascii="仿宋" w:eastAsia="仿宋" w:hAnsi="仿宋" w:hint="eastAsia"/>
          <w:sz w:val="28"/>
          <w:szCs w:val="28"/>
        </w:rPr>
        <w:t>论证，并就研究工作提出</w:t>
      </w:r>
      <w:r w:rsidR="00A916C2" w:rsidRPr="00471088">
        <w:rPr>
          <w:rFonts w:ascii="仿宋" w:eastAsia="仿宋" w:hAnsi="仿宋" w:hint="eastAsia"/>
          <w:sz w:val="28"/>
          <w:szCs w:val="28"/>
        </w:rPr>
        <w:t>意见</w:t>
      </w:r>
      <w:r w:rsidR="00C06CBA">
        <w:rPr>
          <w:rFonts w:ascii="仿宋" w:eastAsia="仿宋" w:hAnsi="仿宋" w:hint="eastAsia"/>
          <w:sz w:val="28"/>
          <w:szCs w:val="28"/>
        </w:rPr>
        <w:t>和建议</w:t>
      </w:r>
      <w:r w:rsidR="00A916C2" w:rsidRPr="00471088">
        <w:rPr>
          <w:rFonts w:ascii="仿宋" w:eastAsia="仿宋" w:hAnsi="仿宋" w:hint="eastAsia"/>
          <w:sz w:val="28"/>
          <w:szCs w:val="28"/>
        </w:rPr>
        <w:t>。</w:t>
      </w:r>
      <w:r w:rsidR="00F644E0">
        <w:rPr>
          <w:rFonts w:ascii="仿宋" w:eastAsia="仿宋" w:hAnsi="仿宋" w:hint="eastAsia"/>
          <w:sz w:val="28"/>
          <w:szCs w:val="28"/>
        </w:rPr>
        <w:t>开题报告通过后，方可进入学位论文工作阶段。</w:t>
      </w:r>
      <w:r w:rsidR="00BB650D">
        <w:rPr>
          <w:rFonts w:ascii="仿宋" w:eastAsia="仿宋" w:hAnsi="仿宋" w:hint="eastAsia"/>
          <w:sz w:val="28"/>
          <w:szCs w:val="28"/>
        </w:rPr>
        <w:t>如未通过，须</w:t>
      </w:r>
      <w:r w:rsidR="00C06CBA">
        <w:rPr>
          <w:rFonts w:ascii="仿宋" w:eastAsia="仿宋" w:hAnsi="仿宋" w:hint="eastAsia"/>
          <w:sz w:val="28"/>
          <w:szCs w:val="28"/>
        </w:rPr>
        <w:t>重新</w:t>
      </w:r>
      <w:r w:rsidR="00706BBF">
        <w:rPr>
          <w:rFonts w:ascii="仿宋" w:eastAsia="仿宋" w:hAnsi="仿宋" w:hint="eastAsia"/>
          <w:sz w:val="28"/>
          <w:szCs w:val="28"/>
        </w:rPr>
        <w:t>作</w:t>
      </w:r>
      <w:r w:rsidR="00A916C2" w:rsidRPr="00471088">
        <w:rPr>
          <w:rFonts w:ascii="仿宋" w:eastAsia="仿宋" w:hAnsi="仿宋" w:hint="eastAsia"/>
          <w:sz w:val="28"/>
          <w:szCs w:val="28"/>
        </w:rPr>
        <w:t>开题报告。开题报告通过后</w:t>
      </w:r>
      <w:r w:rsidR="00922DBB">
        <w:rPr>
          <w:rFonts w:ascii="仿宋" w:eastAsia="仿宋" w:hAnsi="仿宋" w:hint="eastAsia"/>
          <w:sz w:val="28"/>
          <w:szCs w:val="28"/>
        </w:rPr>
        <w:t>，论文选题原则上不</w:t>
      </w:r>
      <w:r w:rsidR="00C06CBA">
        <w:rPr>
          <w:rFonts w:ascii="仿宋" w:eastAsia="仿宋" w:hAnsi="仿宋" w:hint="eastAsia"/>
          <w:sz w:val="28"/>
          <w:szCs w:val="28"/>
        </w:rPr>
        <w:t>变动</w:t>
      </w:r>
      <w:r w:rsidR="00FA61B8">
        <w:rPr>
          <w:rFonts w:ascii="仿宋" w:eastAsia="仿宋" w:hAnsi="仿宋" w:hint="eastAsia"/>
          <w:sz w:val="28"/>
          <w:szCs w:val="28"/>
        </w:rPr>
        <w:t>。</w:t>
      </w:r>
      <w:r w:rsidR="00A916C2" w:rsidRPr="00471088">
        <w:rPr>
          <w:rFonts w:ascii="仿宋" w:eastAsia="仿宋" w:hAnsi="仿宋" w:hint="eastAsia"/>
          <w:sz w:val="28"/>
          <w:szCs w:val="28"/>
        </w:rPr>
        <w:t>因特殊原因变动者，</w:t>
      </w:r>
      <w:r w:rsidR="006E1B0F">
        <w:rPr>
          <w:rFonts w:ascii="仿宋" w:eastAsia="仿宋" w:hAnsi="仿宋" w:hint="eastAsia"/>
          <w:sz w:val="28"/>
          <w:szCs w:val="28"/>
        </w:rPr>
        <w:t>应由博士生提出书面申请，经导师与培养单位同意</w:t>
      </w:r>
      <w:r w:rsidR="00922DBB">
        <w:rPr>
          <w:rFonts w:ascii="仿宋" w:eastAsia="仿宋" w:hAnsi="仿宋" w:hint="eastAsia"/>
          <w:sz w:val="28"/>
          <w:szCs w:val="28"/>
        </w:rPr>
        <w:t>，</w:t>
      </w:r>
      <w:r w:rsidR="00706BBF">
        <w:rPr>
          <w:rFonts w:ascii="仿宋" w:eastAsia="仿宋" w:hAnsi="仿宋" w:hint="eastAsia"/>
          <w:sz w:val="28"/>
          <w:szCs w:val="28"/>
        </w:rPr>
        <w:t>重新作</w:t>
      </w:r>
      <w:r w:rsidR="00A916C2" w:rsidRPr="00471088">
        <w:rPr>
          <w:rFonts w:ascii="仿宋" w:eastAsia="仿宋" w:hAnsi="仿宋" w:hint="eastAsia"/>
          <w:sz w:val="28"/>
          <w:szCs w:val="28"/>
        </w:rPr>
        <w:t>开题报告。</w:t>
      </w:r>
    </w:p>
    <w:p w:rsidR="00A916C2" w:rsidRPr="00471088" w:rsidRDefault="00471088" w:rsidP="00FA61B8">
      <w:pPr>
        <w:widowControl/>
        <w:spacing w:line="480" w:lineRule="exact"/>
        <w:ind w:firstLine="573"/>
        <w:rPr>
          <w:rFonts w:ascii="仿宋" w:eastAsia="仿宋" w:hAnsi="仿宋"/>
          <w:sz w:val="28"/>
          <w:szCs w:val="28"/>
        </w:rPr>
      </w:pPr>
      <w:r>
        <w:rPr>
          <w:rFonts w:ascii="仿宋" w:eastAsia="仿宋" w:hAnsi="仿宋" w:hint="eastAsia"/>
          <w:sz w:val="28"/>
          <w:szCs w:val="28"/>
        </w:rPr>
        <w:t>（2）</w:t>
      </w:r>
      <w:r w:rsidR="00F644E0">
        <w:rPr>
          <w:rFonts w:ascii="仿宋" w:eastAsia="仿宋" w:hAnsi="仿宋" w:hint="eastAsia"/>
          <w:sz w:val="28"/>
          <w:szCs w:val="28"/>
        </w:rPr>
        <w:t>进展检查。各培养单位应</w:t>
      </w:r>
      <w:r w:rsidR="0017362B">
        <w:rPr>
          <w:rFonts w:ascii="仿宋" w:eastAsia="仿宋" w:hAnsi="仿宋" w:hint="eastAsia"/>
          <w:sz w:val="28"/>
          <w:szCs w:val="28"/>
        </w:rPr>
        <w:t>组织</w:t>
      </w:r>
      <w:r w:rsidR="00FA61B8">
        <w:rPr>
          <w:rFonts w:ascii="仿宋" w:eastAsia="仿宋" w:hAnsi="仿宋" w:hint="eastAsia"/>
          <w:sz w:val="28"/>
          <w:szCs w:val="28"/>
        </w:rPr>
        <w:t>导师</w:t>
      </w:r>
      <w:r w:rsidR="00185FFF">
        <w:rPr>
          <w:rFonts w:ascii="仿宋" w:eastAsia="仿宋" w:hAnsi="仿宋" w:hint="eastAsia"/>
          <w:sz w:val="28"/>
          <w:szCs w:val="28"/>
        </w:rPr>
        <w:t>开展</w:t>
      </w:r>
      <w:r w:rsidR="00FA61B8">
        <w:rPr>
          <w:rFonts w:ascii="仿宋" w:eastAsia="仿宋" w:hAnsi="仿宋" w:hint="eastAsia"/>
          <w:sz w:val="28"/>
          <w:szCs w:val="28"/>
        </w:rPr>
        <w:t>博士生</w:t>
      </w:r>
      <w:r w:rsidR="00185FFF">
        <w:rPr>
          <w:rFonts w:ascii="仿宋" w:eastAsia="仿宋" w:hAnsi="仿宋" w:hint="eastAsia"/>
          <w:sz w:val="28"/>
          <w:szCs w:val="28"/>
        </w:rPr>
        <w:t>学位论文进展情况检查，</w:t>
      </w:r>
      <w:r w:rsidR="00A916C2" w:rsidRPr="00471088">
        <w:rPr>
          <w:rFonts w:ascii="仿宋" w:eastAsia="仿宋" w:hAnsi="仿宋" w:hint="eastAsia"/>
          <w:sz w:val="28"/>
          <w:szCs w:val="28"/>
        </w:rPr>
        <w:t>对博士生</w:t>
      </w:r>
      <w:r w:rsidR="00F644E0">
        <w:rPr>
          <w:rFonts w:ascii="仿宋" w:eastAsia="仿宋" w:hAnsi="仿宋" w:hint="eastAsia"/>
          <w:sz w:val="28"/>
          <w:szCs w:val="28"/>
        </w:rPr>
        <w:t>论文研究的阶段性工作给予</w:t>
      </w:r>
      <w:r w:rsidR="009B0FA7">
        <w:rPr>
          <w:rFonts w:ascii="仿宋" w:eastAsia="仿宋" w:hAnsi="仿宋" w:hint="eastAsia"/>
          <w:sz w:val="28"/>
          <w:szCs w:val="28"/>
        </w:rPr>
        <w:t>评价和</w:t>
      </w:r>
      <w:r w:rsidR="00A916C2" w:rsidRPr="00471088">
        <w:rPr>
          <w:rFonts w:ascii="仿宋" w:eastAsia="仿宋" w:hAnsi="仿宋" w:hint="eastAsia"/>
          <w:sz w:val="28"/>
          <w:szCs w:val="28"/>
        </w:rPr>
        <w:t>指导</w:t>
      </w:r>
      <w:r w:rsidR="0017362B">
        <w:rPr>
          <w:rFonts w:ascii="仿宋" w:eastAsia="仿宋" w:hAnsi="仿宋" w:hint="eastAsia"/>
          <w:sz w:val="28"/>
          <w:szCs w:val="28"/>
        </w:rPr>
        <w:t>，</w:t>
      </w:r>
      <w:r w:rsidR="009B0FA7">
        <w:rPr>
          <w:rFonts w:ascii="仿宋" w:eastAsia="仿宋" w:hAnsi="仿宋" w:hint="eastAsia"/>
          <w:sz w:val="28"/>
          <w:szCs w:val="28"/>
        </w:rPr>
        <w:t>帮助</w:t>
      </w:r>
      <w:r w:rsidR="0017362B">
        <w:rPr>
          <w:rFonts w:ascii="仿宋" w:eastAsia="仿宋" w:hAnsi="仿宋" w:hint="eastAsia"/>
          <w:sz w:val="28"/>
          <w:szCs w:val="28"/>
        </w:rPr>
        <w:t>博士生</w:t>
      </w:r>
      <w:r w:rsidR="009B0FA7">
        <w:rPr>
          <w:rFonts w:ascii="仿宋" w:eastAsia="仿宋" w:hAnsi="仿宋" w:hint="eastAsia"/>
          <w:sz w:val="28"/>
          <w:szCs w:val="28"/>
        </w:rPr>
        <w:t>解决论文研究中碰到的困难和问题。</w:t>
      </w:r>
    </w:p>
    <w:p w:rsidR="00A916C2" w:rsidRPr="00471088" w:rsidRDefault="00471088" w:rsidP="009F7AE6">
      <w:pPr>
        <w:widowControl/>
        <w:spacing w:line="480" w:lineRule="exact"/>
        <w:ind w:firstLine="573"/>
        <w:jc w:val="left"/>
        <w:rPr>
          <w:rFonts w:ascii="仿宋" w:eastAsia="仿宋" w:hAnsi="仿宋"/>
          <w:sz w:val="28"/>
          <w:szCs w:val="28"/>
        </w:rPr>
      </w:pPr>
      <w:r>
        <w:rPr>
          <w:rFonts w:ascii="仿宋" w:eastAsia="仿宋" w:hAnsi="仿宋" w:hint="eastAsia"/>
          <w:sz w:val="28"/>
          <w:szCs w:val="28"/>
        </w:rPr>
        <w:t>（3）</w:t>
      </w:r>
      <w:r w:rsidR="00A916C2" w:rsidRPr="00471088">
        <w:rPr>
          <w:rFonts w:ascii="仿宋" w:eastAsia="仿宋" w:hAnsi="仿宋" w:hint="eastAsia"/>
          <w:sz w:val="28"/>
          <w:szCs w:val="28"/>
        </w:rPr>
        <w:t>预答辩</w:t>
      </w:r>
      <w:r w:rsidR="005C3FB4">
        <w:rPr>
          <w:rFonts w:ascii="仿宋" w:eastAsia="仿宋" w:hAnsi="仿宋" w:hint="eastAsia"/>
          <w:sz w:val="28"/>
          <w:szCs w:val="28"/>
        </w:rPr>
        <w:t>。博士生完成学位论文并经导师审阅认可后，应在正式答辩前3—6</w:t>
      </w:r>
      <w:r w:rsidR="00AF7EBF">
        <w:rPr>
          <w:rFonts w:ascii="仿宋" w:eastAsia="仿宋" w:hAnsi="仿宋" w:hint="eastAsia"/>
          <w:sz w:val="28"/>
          <w:szCs w:val="28"/>
        </w:rPr>
        <w:t>个月提出预答辩申请。预答辩由培养单位统一组织，</w:t>
      </w:r>
      <w:r w:rsidR="00AF7EBF" w:rsidRPr="00471088">
        <w:rPr>
          <w:rFonts w:ascii="仿宋" w:eastAsia="仿宋" w:hAnsi="仿宋" w:hint="eastAsia"/>
          <w:sz w:val="28"/>
          <w:szCs w:val="28"/>
        </w:rPr>
        <w:t>预答辩</w:t>
      </w:r>
      <w:r w:rsidR="00AF7EBF" w:rsidRPr="00471088">
        <w:rPr>
          <w:rFonts w:ascii="仿宋" w:eastAsia="仿宋" w:hAnsi="仿宋" w:hint="eastAsia"/>
          <w:sz w:val="28"/>
          <w:szCs w:val="28"/>
        </w:rPr>
        <w:lastRenderedPageBreak/>
        <w:t>小组</w:t>
      </w:r>
      <w:r w:rsidR="00AF7EBF">
        <w:rPr>
          <w:rFonts w:ascii="仿宋" w:eastAsia="仿宋" w:hAnsi="仿宋" w:hint="eastAsia"/>
          <w:sz w:val="28"/>
          <w:szCs w:val="28"/>
        </w:rPr>
        <w:t>由</w:t>
      </w:r>
      <w:r w:rsidR="004513A0">
        <w:rPr>
          <w:rFonts w:ascii="仿宋" w:eastAsia="仿宋" w:hAnsi="仿宋" w:hint="eastAsia"/>
          <w:sz w:val="28"/>
          <w:szCs w:val="28"/>
        </w:rPr>
        <w:t>3—</w:t>
      </w:r>
      <w:r w:rsidR="00A916C2" w:rsidRPr="00471088">
        <w:rPr>
          <w:rFonts w:ascii="仿宋" w:eastAsia="仿宋" w:hAnsi="仿宋" w:hint="eastAsia"/>
          <w:sz w:val="28"/>
          <w:szCs w:val="28"/>
        </w:rPr>
        <w:t>5名专家组成</w:t>
      </w:r>
      <w:r w:rsidR="00AF7EBF">
        <w:rPr>
          <w:rFonts w:ascii="仿宋" w:eastAsia="仿宋" w:hAnsi="仿宋" w:hint="eastAsia"/>
          <w:sz w:val="28"/>
          <w:szCs w:val="28"/>
        </w:rPr>
        <w:t>，按照正式答辩程序进行。预答辩小组主要对学位论文的创新性、</w:t>
      </w:r>
      <w:r w:rsidR="00A916C2" w:rsidRPr="00471088">
        <w:rPr>
          <w:rFonts w:ascii="仿宋" w:eastAsia="仿宋" w:hAnsi="仿宋" w:hint="eastAsia"/>
          <w:sz w:val="28"/>
          <w:szCs w:val="28"/>
        </w:rPr>
        <w:t>规范</w:t>
      </w:r>
      <w:r w:rsidR="00AF7EBF">
        <w:rPr>
          <w:rFonts w:ascii="仿宋" w:eastAsia="仿宋" w:hAnsi="仿宋" w:hint="eastAsia"/>
          <w:sz w:val="28"/>
          <w:szCs w:val="28"/>
        </w:rPr>
        <w:t>性</w:t>
      </w:r>
      <w:r w:rsidR="00A916C2" w:rsidRPr="00471088">
        <w:rPr>
          <w:rFonts w:ascii="仿宋" w:eastAsia="仿宋" w:hAnsi="仿宋" w:hint="eastAsia"/>
          <w:sz w:val="28"/>
          <w:szCs w:val="28"/>
        </w:rPr>
        <w:t>等进行严格审查，</w:t>
      </w:r>
      <w:r w:rsidR="00FA61B8">
        <w:rPr>
          <w:rFonts w:ascii="仿宋" w:eastAsia="仿宋" w:hAnsi="仿宋" w:hint="eastAsia"/>
          <w:sz w:val="28"/>
          <w:szCs w:val="28"/>
        </w:rPr>
        <w:t>提出</w:t>
      </w:r>
      <w:r w:rsidR="00AF7EBF">
        <w:rPr>
          <w:rFonts w:ascii="仿宋" w:eastAsia="仿宋" w:hAnsi="仿宋" w:hint="eastAsia"/>
          <w:sz w:val="28"/>
          <w:szCs w:val="28"/>
        </w:rPr>
        <w:t>修改建议，</w:t>
      </w:r>
      <w:r w:rsidR="00A916C2" w:rsidRPr="00471088">
        <w:rPr>
          <w:rFonts w:ascii="仿宋" w:eastAsia="仿宋" w:hAnsi="仿宋" w:hint="eastAsia"/>
          <w:sz w:val="28"/>
          <w:szCs w:val="28"/>
        </w:rPr>
        <w:t>并以评议方式做出合格、不合格的决议。</w:t>
      </w:r>
      <w:r w:rsidR="009B0FA7">
        <w:rPr>
          <w:rFonts w:ascii="仿宋" w:eastAsia="仿宋" w:hAnsi="仿宋" w:hint="eastAsia"/>
          <w:sz w:val="28"/>
          <w:szCs w:val="28"/>
        </w:rPr>
        <w:t>预答辩不合格，博士生不得申请和参加</w:t>
      </w:r>
      <w:r w:rsidR="00FA61B8">
        <w:rPr>
          <w:rFonts w:ascii="仿宋" w:eastAsia="仿宋" w:hAnsi="仿宋" w:hint="eastAsia"/>
          <w:sz w:val="28"/>
          <w:szCs w:val="28"/>
        </w:rPr>
        <w:t>学位</w:t>
      </w:r>
      <w:r w:rsidR="009B0FA7">
        <w:rPr>
          <w:rFonts w:ascii="仿宋" w:eastAsia="仿宋" w:hAnsi="仿宋" w:hint="eastAsia"/>
          <w:sz w:val="28"/>
          <w:szCs w:val="28"/>
        </w:rPr>
        <w:t>论文</w:t>
      </w:r>
      <w:r w:rsidR="00922DBB">
        <w:rPr>
          <w:rFonts w:ascii="仿宋" w:eastAsia="仿宋" w:hAnsi="仿宋" w:hint="eastAsia"/>
          <w:sz w:val="28"/>
          <w:szCs w:val="28"/>
        </w:rPr>
        <w:t>评审与答辩。预答辩合格的</w:t>
      </w:r>
      <w:r w:rsidR="00AF7EBF">
        <w:rPr>
          <w:rFonts w:ascii="仿宋" w:eastAsia="仿宋" w:hAnsi="仿宋" w:hint="eastAsia"/>
          <w:sz w:val="28"/>
          <w:szCs w:val="28"/>
        </w:rPr>
        <w:t>博士生应根据预答辩专家</w:t>
      </w:r>
      <w:r w:rsidR="00711C5A">
        <w:rPr>
          <w:rFonts w:ascii="仿宋" w:eastAsia="仿宋" w:hAnsi="仿宋" w:hint="eastAsia"/>
          <w:sz w:val="28"/>
          <w:szCs w:val="28"/>
        </w:rPr>
        <w:t>的</w:t>
      </w:r>
      <w:r w:rsidR="00AF7EBF">
        <w:rPr>
          <w:rFonts w:ascii="仿宋" w:eastAsia="仿宋" w:hAnsi="仿宋" w:hint="eastAsia"/>
          <w:sz w:val="28"/>
          <w:szCs w:val="28"/>
        </w:rPr>
        <w:t>建议对</w:t>
      </w:r>
      <w:r w:rsidR="00FA61B8">
        <w:rPr>
          <w:rFonts w:ascii="仿宋" w:eastAsia="仿宋" w:hAnsi="仿宋" w:hint="eastAsia"/>
          <w:sz w:val="28"/>
          <w:szCs w:val="28"/>
        </w:rPr>
        <w:t>学位</w:t>
      </w:r>
      <w:r w:rsidR="00AF7EBF">
        <w:rPr>
          <w:rFonts w:ascii="仿宋" w:eastAsia="仿宋" w:hAnsi="仿宋" w:hint="eastAsia"/>
          <w:sz w:val="28"/>
          <w:szCs w:val="28"/>
        </w:rPr>
        <w:t>论文进行修改。</w:t>
      </w:r>
    </w:p>
    <w:p w:rsidR="00012B14" w:rsidRDefault="00471088" w:rsidP="009F7AE6">
      <w:pPr>
        <w:widowControl/>
        <w:spacing w:line="480" w:lineRule="exact"/>
        <w:ind w:firstLine="573"/>
        <w:jc w:val="left"/>
        <w:rPr>
          <w:rFonts w:ascii="仿宋" w:eastAsia="仿宋" w:hAnsi="仿宋"/>
          <w:sz w:val="28"/>
          <w:szCs w:val="28"/>
        </w:rPr>
      </w:pPr>
      <w:r>
        <w:rPr>
          <w:rFonts w:ascii="仿宋" w:eastAsia="仿宋" w:hAnsi="仿宋" w:hint="eastAsia"/>
          <w:sz w:val="28"/>
          <w:szCs w:val="28"/>
        </w:rPr>
        <w:t>（4）</w:t>
      </w:r>
      <w:r w:rsidR="00D328B2">
        <w:rPr>
          <w:rFonts w:ascii="仿宋" w:eastAsia="仿宋" w:hAnsi="仿宋" w:hint="eastAsia"/>
          <w:sz w:val="28"/>
          <w:szCs w:val="28"/>
        </w:rPr>
        <w:t>答辩。</w:t>
      </w:r>
      <w:r w:rsidR="00711C5A">
        <w:rPr>
          <w:rFonts w:ascii="仿宋" w:eastAsia="仿宋" w:hAnsi="仿宋" w:hint="eastAsia"/>
          <w:sz w:val="28"/>
          <w:szCs w:val="28"/>
        </w:rPr>
        <w:t>预答辩</w:t>
      </w:r>
      <w:r w:rsidR="00922DBB">
        <w:rPr>
          <w:rFonts w:ascii="仿宋" w:eastAsia="仿宋" w:hAnsi="仿宋" w:hint="eastAsia"/>
          <w:sz w:val="28"/>
          <w:szCs w:val="28"/>
        </w:rPr>
        <w:t>合格</w:t>
      </w:r>
      <w:r w:rsidR="00711C5A">
        <w:rPr>
          <w:rFonts w:ascii="仿宋" w:eastAsia="仿宋" w:hAnsi="仿宋" w:hint="eastAsia"/>
          <w:sz w:val="28"/>
          <w:szCs w:val="28"/>
        </w:rPr>
        <w:t>、</w:t>
      </w:r>
      <w:r w:rsidR="00FA61B8">
        <w:rPr>
          <w:rFonts w:ascii="仿宋" w:eastAsia="仿宋" w:hAnsi="仿宋" w:hint="eastAsia"/>
          <w:sz w:val="28"/>
          <w:szCs w:val="28"/>
        </w:rPr>
        <w:t>学位</w:t>
      </w:r>
      <w:r w:rsidR="00711C5A">
        <w:rPr>
          <w:rFonts w:ascii="仿宋" w:eastAsia="仿宋" w:hAnsi="仿宋" w:hint="eastAsia"/>
          <w:sz w:val="28"/>
          <w:szCs w:val="28"/>
        </w:rPr>
        <w:t>论文修改后</w:t>
      </w:r>
      <w:r w:rsidR="00A916C2" w:rsidRPr="00471088">
        <w:rPr>
          <w:rFonts w:ascii="仿宋" w:eastAsia="仿宋" w:hAnsi="仿宋" w:hint="eastAsia"/>
          <w:sz w:val="28"/>
          <w:szCs w:val="28"/>
        </w:rPr>
        <w:t>经导师审核同意，</w:t>
      </w:r>
      <w:r w:rsidR="00D328B2">
        <w:rPr>
          <w:rFonts w:ascii="仿宋" w:eastAsia="仿宋" w:hAnsi="仿宋" w:hint="eastAsia"/>
          <w:sz w:val="28"/>
          <w:szCs w:val="28"/>
        </w:rPr>
        <w:t>博士生应在答辩前2</w:t>
      </w:r>
      <w:r w:rsidR="00A916C2" w:rsidRPr="00471088">
        <w:rPr>
          <w:rFonts w:ascii="仿宋" w:eastAsia="仿宋" w:hAnsi="仿宋" w:hint="eastAsia"/>
          <w:sz w:val="28"/>
          <w:szCs w:val="28"/>
        </w:rPr>
        <w:t>个月向所在培养单位提交</w:t>
      </w:r>
      <w:r w:rsidR="00FA61B8">
        <w:rPr>
          <w:rFonts w:ascii="仿宋" w:eastAsia="仿宋" w:hAnsi="仿宋" w:hint="eastAsia"/>
          <w:sz w:val="28"/>
          <w:szCs w:val="28"/>
        </w:rPr>
        <w:t>学位</w:t>
      </w:r>
      <w:r w:rsidR="00A916C2" w:rsidRPr="00471088">
        <w:rPr>
          <w:rFonts w:ascii="仿宋" w:eastAsia="仿宋" w:hAnsi="仿宋" w:hint="eastAsia"/>
          <w:sz w:val="28"/>
          <w:szCs w:val="28"/>
        </w:rPr>
        <w:t>论文</w:t>
      </w:r>
      <w:r w:rsidR="00711C5A">
        <w:rPr>
          <w:rFonts w:ascii="仿宋" w:eastAsia="仿宋" w:hAnsi="仿宋" w:hint="eastAsia"/>
          <w:sz w:val="28"/>
          <w:szCs w:val="28"/>
        </w:rPr>
        <w:t>评审</w:t>
      </w:r>
      <w:r w:rsidR="00A916C2" w:rsidRPr="00471088">
        <w:rPr>
          <w:rFonts w:ascii="仿宋" w:eastAsia="仿宋" w:hAnsi="仿宋" w:hint="eastAsia"/>
          <w:sz w:val="28"/>
          <w:szCs w:val="28"/>
        </w:rPr>
        <w:t>与答辩申请，具体</w:t>
      </w:r>
      <w:r w:rsidR="00711C5A">
        <w:rPr>
          <w:rFonts w:ascii="仿宋" w:eastAsia="仿宋" w:hAnsi="仿宋" w:hint="eastAsia"/>
          <w:sz w:val="28"/>
          <w:szCs w:val="28"/>
        </w:rPr>
        <w:t>程序与</w:t>
      </w:r>
      <w:r w:rsidR="00A916C2" w:rsidRPr="00471088">
        <w:rPr>
          <w:rFonts w:ascii="仿宋" w:eastAsia="仿宋" w:hAnsi="仿宋" w:hint="eastAsia"/>
          <w:sz w:val="28"/>
          <w:szCs w:val="28"/>
        </w:rPr>
        <w:t>要求按照武汉大学博士学位</w:t>
      </w:r>
      <w:r w:rsidR="00711C5A">
        <w:rPr>
          <w:rFonts w:ascii="仿宋" w:eastAsia="仿宋" w:hAnsi="仿宋" w:hint="eastAsia"/>
          <w:sz w:val="28"/>
          <w:szCs w:val="28"/>
        </w:rPr>
        <w:t>论文评审及答辩</w:t>
      </w:r>
      <w:r w:rsidR="00A916C2" w:rsidRPr="00471088">
        <w:rPr>
          <w:rFonts w:ascii="仿宋" w:eastAsia="仿宋" w:hAnsi="仿宋" w:hint="eastAsia"/>
          <w:sz w:val="28"/>
          <w:szCs w:val="28"/>
        </w:rPr>
        <w:t>的有关规定执行。</w:t>
      </w:r>
    </w:p>
    <w:p w:rsidR="00A916C2" w:rsidRPr="00471088" w:rsidRDefault="00471088" w:rsidP="009F7AE6">
      <w:pPr>
        <w:widowControl/>
        <w:spacing w:line="480" w:lineRule="exact"/>
        <w:ind w:firstLine="573"/>
        <w:jc w:val="left"/>
        <w:rPr>
          <w:rFonts w:ascii="仿宋" w:eastAsia="仿宋" w:hAnsi="仿宋"/>
          <w:sz w:val="28"/>
          <w:szCs w:val="28"/>
        </w:rPr>
      </w:pPr>
      <w:r>
        <w:rPr>
          <w:rFonts w:ascii="仿宋" w:eastAsia="仿宋" w:hAnsi="仿宋" w:hint="eastAsia"/>
          <w:sz w:val="28"/>
          <w:szCs w:val="28"/>
        </w:rPr>
        <w:t>（5）</w:t>
      </w:r>
      <w:r w:rsidR="00A916C2" w:rsidRPr="00471088">
        <w:rPr>
          <w:rFonts w:ascii="仿宋" w:eastAsia="仿宋" w:hAnsi="仿宋" w:hint="eastAsia"/>
          <w:sz w:val="28"/>
          <w:szCs w:val="28"/>
        </w:rPr>
        <w:t>资格论文。</w:t>
      </w:r>
      <w:r w:rsidR="005C3FB4">
        <w:rPr>
          <w:rFonts w:ascii="仿宋" w:eastAsia="仿宋" w:hAnsi="仿宋" w:hint="eastAsia"/>
          <w:sz w:val="28"/>
          <w:szCs w:val="28"/>
        </w:rPr>
        <w:t>博士生应达到《武汉大学关于博士研究生申请学位资格论文的暂行规定》（武大</w:t>
      </w:r>
      <w:proofErr w:type="gramStart"/>
      <w:r w:rsidR="005C3FB4">
        <w:rPr>
          <w:rFonts w:ascii="仿宋" w:eastAsia="仿宋" w:hAnsi="仿宋" w:hint="eastAsia"/>
          <w:sz w:val="28"/>
          <w:szCs w:val="28"/>
        </w:rPr>
        <w:t>研</w:t>
      </w:r>
      <w:proofErr w:type="gramEnd"/>
      <w:r w:rsidR="005C3FB4">
        <w:rPr>
          <w:rFonts w:ascii="仿宋" w:eastAsia="仿宋" w:hAnsi="仿宋" w:hint="eastAsia"/>
          <w:sz w:val="28"/>
          <w:szCs w:val="28"/>
        </w:rPr>
        <w:t>字[2013]13号）</w:t>
      </w:r>
      <w:r w:rsidR="00FA1CC1">
        <w:rPr>
          <w:rFonts w:ascii="仿宋" w:eastAsia="仿宋" w:hAnsi="仿宋" w:hint="eastAsia"/>
          <w:sz w:val="28"/>
          <w:szCs w:val="28"/>
        </w:rPr>
        <w:t>的基本要求和本学科</w:t>
      </w:r>
      <w:r w:rsidR="00A916C2" w:rsidRPr="00471088">
        <w:rPr>
          <w:rFonts w:ascii="仿宋" w:eastAsia="仿宋" w:hAnsi="仿宋" w:hint="eastAsia"/>
          <w:sz w:val="28"/>
          <w:szCs w:val="28"/>
        </w:rPr>
        <w:t>具体规定后方可申请学位。</w:t>
      </w:r>
    </w:p>
    <w:p w:rsidR="00062FB7" w:rsidRDefault="00062FB7" w:rsidP="009F7AE6">
      <w:pPr>
        <w:spacing w:line="480" w:lineRule="exact"/>
        <w:ind w:firstLineChars="200" w:firstLine="562"/>
        <w:rPr>
          <w:rFonts w:ascii="仿宋" w:eastAsia="仿宋" w:hAnsi="仿宋"/>
          <w:b/>
          <w:sz w:val="28"/>
          <w:szCs w:val="28"/>
        </w:rPr>
      </w:pPr>
      <w:r>
        <w:rPr>
          <w:rFonts w:ascii="仿宋" w:eastAsia="仿宋" w:hAnsi="仿宋" w:hint="eastAsia"/>
          <w:b/>
          <w:sz w:val="28"/>
          <w:szCs w:val="28"/>
        </w:rPr>
        <w:t>六、</w:t>
      </w:r>
      <w:r w:rsidR="00496624">
        <w:rPr>
          <w:rFonts w:ascii="仿宋" w:eastAsia="仿宋" w:hAnsi="仿宋" w:hint="eastAsia"/>
          <w:b/>
          <w:sz w:val="28"/>
          <w:szCs w:val="28"/>
        </w:rPr>
        <w:t>工作要求</w:t>
      </w:r>
    </w:p>
    <w:p w:rsidR="00052E63" w:rsidRDefault="007651DD" w:rsidP="005E20E4">
      <w:pPr>
        <w:spacing w:line="480" w:lineRule="exact"/>
        <w:ind w:firstLineChars="200" w:firstLine="560"/>
        <w:rPr>
          <w:rFonts w:ascii="仿宋" w:eastAsia="仿宋" w:hAnsi="仿宋"/>
          <w:sz w:val="28"/>
          <w:szCs w:val="28"/>
        </w:rPr>
      </w:pPr>
      <w:r>
        <w:rPr>
          <w:rFonts w:ascii="仿宋" w:eastAsia="仿宋" w:hAnsi="仿宋" w:hint="eastAsia"/>
          <w:sz w:val="28"/>
          <w:szCs w:val="28"/>
        </w:rPr>
        <w:t>（一）</w:t>
      </w:r>
      <w:r w:rsidR="003C6218">
        <w:rPr>
          <w:rFonts w:ascii="仿宋" w:eastAsia="仿宋" w:hAnsi="仿宋" w:hint="eastAsia"/>
          <w:sz w:val="28"/>
          <w:szCs w:val="28"/>
        </w:rPr>
        <w:t>各培养单位要</w:t>
      </w:r>
      <w:r w:rsidR="00FA61B8">
        <w:rPr>
          <w:rFonts w:ascii="仿宋" w:eastAsia="仿宋" w:hAnsi="仿宋" w:hint="eastAsia"/>
          <w:sz w:val="28"/>
          <w:szCs w:val="28"/>
        </w:rPr>
        <w:t>高度重视本次</w:t>
      </w:r>
      <w:r w:rsidR="006D52FA">
        <w:rPr>
          <w:rFonts w:ascii="仿宋" w:eastAsia="仿宋" w:hAnsi="仿宋" w:hint="eastAsia"/>
          <w:sz w:val="28"/>
          <w:szCs w:val="28"/>
        </w:rPr>
        <w:t>学术学位</w:t>
      </w:r>
      <w:r w:rsidR="00052E63">
        <w:rPr>
          <w:rFonts w:ascii="仿宋" w:eastAsia="仿宋" w:hAnsi="仿宋" w:hint="eastAsia"/>
          <w:sz w:val="28"/>
          <w:szCs w:val="28"/>
        </w:rPr>
        <w:t>研究生培养方案</w:t>
      </w:r>
      <w:r w:rsidR="00EF570C" w:rsidRPr="00EF570C">
        <w:rPr>
          <w:rFonts w:ascii="仿宋" w:eastAsia="仿宋" w:hAnsi="仿宋" w:hint="eastAsia"/>
          <w:sz w:val="28"/>
          <w:szCs w:val="28"/>
        </w:rPr>
        <w:t>修订</w:t>
      </w:r>
      <w:r w:rsidR="00052E63">
        <w:rPr>
          <w:rFonts w:ascii="仿宋" w:eastAsia="仿宋" w:hAnsi="仿宋" w:hint="eastAsia"/>
          <w:sz w:val="28"/>
          <w:szCs w:val="28"/>
        </w:rPr>
        <w:t>工作</w:t>
      </w:r>
      <w:r w:rsidR="00EF570C" w:rsidRPr="00EF570C">
        <w:rPr>
          <w:rFonts w:ascii="仿宋" w:eastAsia="仿宋" w:hAnsi="仿宋" w:hint="eastAsia"/>
          <w:sz w:val="28"/>
          <w:szCs w:val="28"/>
        </w:rPr>
        <w:t>，</w:t>
      </w:r>
      <w:r w:rsidR="00052E63">
        <w:rPr>
          <w:rFonts w:ascii="仿宋" w:eastAsia="仿宋" w:hAnsi="仿宋" w:hint="eastAsia"/>
          <w:sz w:val="28"/>
          <w:szCs w:val="28"/>
        </w:rPr>
        <w:t>成立培养方案修订领导小组和各学科工作组，</w:t>
      </w:r>
      <w:r w:rsidR="00CD0415">
        <w:rPr>
          <w:rFonts w:ascii="仿宋" w:eastAsia="仿宋" w:hAnsi="仿宋" w:hint="eastAsia"/>
          <w:sz w:val="28"/>
          <w:szCs w:val="28"/>
        </w:rPr>
        <w:t>对国内外知名大学</w:t>
      </w:r>
      <w:r w:rsidR="002C2CA2">
        <w:rPr>
          <w:rFonts w:ascii="仿宋" w:eastAsia="仿宋" w:hAnsi="仿宋" w:hint="eastAsia"/>
          <w:sz w:val="28"/>
          <w:szCs w:val="28"/>
        </w:rPr>
        <w:t>相关学科</w:t>
      </w:r>
      <w:r w:rsidR="00CD0415">
        <w:rPr>
          <w:rFonts w:ascii="仿宋" w:eastAsia="仿宋" w:hAnsi="仿宋" w:hint="eastAsia"/>
          <w:sz w:val="28"/>
          <w:szCs w:val="28"/>
        </w:rPr>
        <w:t>研究生培养方案</w:t>
      </w:r>
      <w:r w:rsidR="002C2CA2">
        <w:rPr>
          <w:rFonts w:ascii="仿宋" w:eastAsia="仿宋" w:hAnsi="仿宋" w:hint="eastAsia"/>
          <w:sz w:val="28"/>
          <w:szCs w:val="28"/>
        </w:rPr>
        <w:t>开展专题调研，组织召开培养方案修订专题研讨会、学科专家论证会，</w:t>
      </w:r>
      <w:r w:rsidR="00F4107B">
        <w:rPr>
          <w:rFonts w:ascii="仿宋" w:eastAsia="仿宋" w:hAnsi="仿宋" w:hint="eastAsia"/>
          <w:sz w:val="28"/>
          <w:szCs w:val="28"/>
        </w:rPr>
        <w:t>根据学科特点细化培养方案各环节的具体要求，</w:t>
      </w:r>
      <w:r w:rsidR="003C6218">
        <w:rPr>
          <w:rFonts w:ascii="仿宋" w:eastAsia="仿宋" w:hAnsi="仿宋" w:hint="eastAsia"/>
          <w:sz w:val="28"/>
          <w:szCs w:val="28"/>
        </w:rPr>
        <w:t>制定出高质量、有特色</w:t>
      </w:r>
      <w:r w:rsidR="006E1B0F">
        <w:rPr>
          <w:rFonts w:ascii="仿宋" w:eastAsia="仿宋" w:hAnsi="仿宋" w:hint="eastAsia"/>
          <w:sz w:val="28"/>
          <w:szCs w:val="28"/>
        </w:rPr>
        <w:t>、管长远</w:t>
      </w:r>
      <w:r w:rsidR="003C6218">
        <w:rPr>
          <w:rFonts w:ascii="仿宋" w:eastAsia="仿宋" w:hAnsi="仿宋" w:hint="eastAsia"/>
          <w:sz w:val="28"/>
          <w:szCs w:val="28"/>
        </w:rPr>
        <w:t>的培养方案</w:t>
      </w:r>
      <w:r w:rsidR="0075048C">
        <w:rPr>
          <w:rFonts w:ascii="仿宋" w:eastAsia="仿宋" w:hAnsi="仿宋" w:hint="eastAsia"/>
          <w:sz w:val="28"/>
          <w:szCs w:val="28"/>
        </w:rPr>
        <w:t>。</w:t>
      </w:r>
    </w:p>
    <w:p w:rsidR="003C6218" w:rsidRDefault="003C6218"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（二</w:t>
      </w:r>
      <w:r w:rsidR="006E1B0F">
        <w:rPr>
          <w:rFonts w:ascii="仿宋" w:eastAsia="仿宋" w:hAnsi="仿宋" w:hint="eastAsia"/>
          <w:sz w:val="28"/>
          <w:szCs w:val="28"/>
        </w:rPr>
        <w:t>）</w:t>
      </w:r>
      <w:r w:rsidRPr="00EF570C">
        <w:rPr>
          <w:rFonts w:ascii="仿宋" w:eastAsia="仿宋" w:hAnsi="仿宋" w:hint="eastAsia"/>
          <w:sz w:val="28"/>
          <w:szCs w:val="28"/>
        </w:rPr>
        <w:t>在两个或两个以上</w:t>
      </w:r>
      <w:r w:rsidR="006E1B0F">
        <w:rPr>
          <w:rFonts w:ascii="仿宋" w:eastAsia="仿宋" w:hAnsi="仿宋" w:hint="eastAsia"/>
          <w:sz w:val="28"/>
          <w:szCs w:val="28"/>
        </w:rPr>
        <w:t>单位招收、</w:t>
      </w:r>
      <w:r w:rsidR="00CD0415">
        <w:rPr>
          <w:rFonts w:ascii="仿宋" w:eastAsia="仿宋" w:hAnsi="仿宋" w:hint="eastAsia"/>
          <w:sz w:val="28"/>
          <w:szCs w:val="28"/>
        </w:rPr>
        <w:t>培养研究生的</w:t>
      </w:r>
      <w:r w:rsidR="006E1B0F">
        <w:rPr>
          <w:rFonts w:ascii="仿宋" w:eastAsia="仿宋" w:hAnsi="仿宋" w:hint="eastAsia"/>
          <w:sz w:val="28"/>
          <w:szCs w:val="28"/>
        </w:rPr>
        <w:t>同一个</w:t>
      </w:r>
      <w:r w:rsidR="006E1B0F" w:rsidRPr="00EF570C">
        <w:rPr>
          <w:rFonts w:ascii="仿宋" w:eastAsia="仿宋" w:hAnsi="仿宋" w:hint="eastAsia"/>
          <w:sz w:val="28"/>
          <w:szCs w:val="28"/>
        </w:rPr>
        <w:t>二级学科</w:t>
      </w:r>
      <w:r w:rsidR="00CD0415">
        <w:rPr>
          <w:rFonts w:ascii="仿宋" w:eastAsia="仿宋" w:hAnsi="仿宋" w:hint="eastAsia"/>
          <w:sz w:val="28"/>
          <w:szCs w:val="28"/>
        </w:rPr>
        <w:t>，由学科主要依托院系召集相关培养单位进行</w:t>
      </w:r>
      <w:r w:rsidRPr="00EF570C">
        <w:rPr>
          <w:rFonts w:ascii="仿宋" w:eastAsia="仿宋" w:hAnsi="仿宋" w:hint="eastAsia"/>
          <w:sz w:val="28"/>
          <w:szCs w:val="28"/>
        </w:rPr>
        <w:t>充分协商，</w:t>
      </w:r>
      <w:r w:rsidR="00301113" w:rsidRPr="00EF570C">
        <w:rPr>
          <w:rFonts w:ascii="仿宋" w:eastAsia="仿宋" w:hAnsi="仿宋" w:hint="eastAsia"/>
          <w:sz w:val="28"/>
          <w:szCs w:val="28"/>
        </w:rPr>
        <w:t>共同制订培养方案</w:t>
      </w:r>
      <w:r w:rsidR="00301113">
        <w:rPr>
          <w:rFonts w:ascii="仿宋" w:eastAsia="仿宋" w:hAnsi="仿宋" w:hint="eastAsia"/>
          <w:sz w:val="28"/>
          <w:szCs w:val="28"/>
        </w:rPr>
        <w:t>，</w:t>
      </w:r>
      <w:r w:rsidR="006E1B0F">
        <w:rPr>
          <w:rFonts w:ascii="仿宋" w:eastAsia="仿宋" w:hAnsi="仿宋" w:hint="eastAsia"/>
          <w:sz w:val="28"/>
          <w:szCs w:val="28"/>
        </w:rPr>
        <w:t>既</w:t>
      </w:r>
      <w:r w:rsidR="00301113">
        <w:rPr>
          <w:rFonts w:ascii="仿宋" w:eastAsia="仿宋" w:hAnsi="仿宋" w:hint="eastAsia"/>
          <w:sz w:val="28"/>
          <w:szCs w:val="28"/>
        </w:rPr>
        <w:t>保持</w:t>
      </w:r>
      <w:r w:rsidR="00A80F40">
        <w:rPr>
          <w:rFonts w:ascii="仿宋" w:eastAsia="仿宋" w:hAnsi="仿宋" w:hint="eastAsia"/>
          <w:sz w:val="28"/>
          <w:szCs w:val="28"/>
        </w:rPr>
        <w:t>总体</w:t>
      </w:r>
      <w:r w:rsidR="00301113">
        <w:rPr>
          <w:rFonts w:ascii="仿宋" w:eastAsia="仿宋" w:hAnsi="仿宋" w:hint="eastAsia"/>
          <w:sz w:val="28"/>
          <w:szCs w:val="28"/>
        </w:rPr>
        <w:t>一致性，</w:t>
      </w:r>
      <w:r w:rsidR="006E1B0F">
        <w:rPr>
          <w:rFonts w:ascii="仿宋" w:eastAsia="仿宋" w:hAnsi="仿宋" w:hint="eastAsia"/>
          <w:sz w:val="28"/>
          <w:szCs w:val="28"/>
        </w:rPr>
        <w:t>也</w:t>
      </w:r>
      <w:r w:rsidR="001F49E9">
        <w:rPr>
          <w:rFonts w:ascii="仿宋" w:eastAsia="仿宋" w:hAnsi="仿宋" w:hint="eastAsia"/>
          <w:sz w:val="28"/>
          <w:szCs w:val="28"/>
        </w:rPr>
        <w:t>包容</w:t>
      </w:r>
      <w:r w:rsidR="00DC7CF3">
        <w:rPr>
          <w:rFonts w:ascii="仿宋" w:eastAsia="仿宋" w:hAnsi="仿宋" w:hint="eastAsia"/>
          <w:sz w:val="28"/>
          <w:szCs w:val="28"/>
        </w:rPr>
        <w:t>个体</w:t>
      </w:r>
      <w:r w:rsidR="00301113">
        <w:rPr>
          <w:rFonts w:ascii="仿宋" w:eastAsia="仿宋" w:hAnsi="仿宋" w:hint="eastAsia"/>
          <w:sz w:val="28"/>
          <w:szCs w:val="28"/>
        </w:rPr>
        <w:t>差异性</w:t>
      </w:r>
      <w:r w:rsidRPr="00EF570C">
        <w:rPr>
          <w:rFonts w:ascii="仿宋" w:eastAsia="仿宋" w:hAnsi="仿宋" w:hint="eastAsia"/>
          <w:sz w:val="28"/>
          <w:szCs w:val="28"/>
        </w:rPr>
        <w:t>。</w:t>
      </w:r>
    </w:p>
    <w:p w:rsidR="00297364" w:rsidRDefault="003C6218"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（三）</w:t>
      </w:r>
      <w:r w:rsidR="008F40DA">
        <w:rPr>
          <w:rFonts w:ascii="仿宋" w:eastAsia="仿宋" w:hAnsi="仿宋" w:hint="eastAsia"/>
          <w:sz w:val="28"/>
          <w:szCs w:val="28"/>
        </w:rPr>
        <w:t>本次</w:t>
      </w:r>
      <w:r>
        <w:rPr>
          <w:rFonts w:ascii="仿宋" w:eastAsia="仿宋" w:hAnsi="仿宋" w:hint="eastAsia"/>
          <w:sz w:val="28"/>
          <w:szCs w:val="28"/>
        </w:rPr>
        <w:t>不单独制定国际学生（研究生）</w:t>
      </w:r>
      <w:r w:rsidR="004A6B30">
        <w:rPr>
          <w:rFonts w:ascii="仿宋" w:eastAsia="仿宋" w:hAnsi="仿宋" w:hint="eastAsia"/>
          <w:sz w:val="28"/>
          <w:szCs w:val="28"/>
        </w:rPr>
        <w:t>和港澳台研究生培养方案，国际学生（研究生）</w:t>
      </w:r>
      <w:r w:rsidR="00642A47">
        <w:rPr>
          <w:rFonts w:ascii="仿宋" w:eastAsia="仿宋" w:hAnsi="仿宋" w:hint="eastAsia"/>
          <w:sz w:val="28"/>
          <w:szCs w:val="28"/>
        </w:rPr>
        <w:t>和港澳台地区研究生</w:t>
      </w:r>
      <w:r w:rsidR="004A6B30">
        <w:rPr>
          <w:rFonts w:ascii="仿宋" w:eastAsia="仿宋" w:hAnsi="仿宋" w:hint="eastAsia"/>
          <w:sz w:val="28"/>
          <w:szCs w:val="28"/>
        </w:rPr>
        <w:t>的</w:t>
      </w:r>
      <w:r w:rsidRPr="005C3FB4">
        <w:rPr>
          <w:rFonts w:ascii="仿宋" w:eastAsia="仿宋" w:hAnsi="仿宋" w:hint="eastAsia"/>
          <w:sz w:val="28"/>
          <w:szCs w:val="28"/>
        </w:rPr>
        <w:t>公共必修课程</w:t>
      </w:r>
      <w:r w:rsidR="00642A47">
        <w:rPr>
          <w:rFonts w:ascii="仿宋" w:eastAsia="仿宋" w:hAnsi="仿宋" w:hint="eastAsia"/>
          <w:sz w:val="28"/>
          <w:szCs w:val="28"/>
        </w:rPr>
        <w:t>按学校有关规定执行，</w:t>
      </w:r>
      <w:r>
        <w:rPr>
          <w:rFonts w:ascii="仿宋" w:eastAsia="仿宋" w:hAnsi="仿宋" w:hint="eastAsia"/>
          <w:sz w:val="28"/>
          <w:szCs w:val="28"/>
        </w:rPr>
        <w:t>其他</w:t>
      </w:r>
      <w:r w:rsidR="00642A47">
        <w:rPr>
          <w:rFonts w:ascii="仿宋" w:eastAsia="仿宋" w:hAnsi="仿宋" w:hint="eastAsia"/>
          <w:sz w:val="28"/>
          <w:szCs w:val="28"/>
        </w:rPr>
        <w:t>课程、必修</w:t>
      </w:r>
      <w:r w:rsidR="00BD5E11">
        <w:rPr>
          <w:rFonts w:ascii="仿宋" w:eastAsia="仿宋" w:hAnsi="仿宋" w:hint="eastAsia"/>
          <w:sz w:val="28"/>
          <w:szCs w:val="28"/>
        </w:rPr>
        <w:t>环节和要求均按照</w:t>
      </w:r>
      <w:r w:rsidR="00864AEC">
        <w:rPr>
          <w:rFonts w:ascii="仿宋" w:eastAsia="仿宋" w:hAnsi="仿宋" w:hint="eastAsia"/>
          <w:sz w:val="28"/>
          <w:szCs w:val="28"/>
        </w:rPr>
        <w:t>相应学科培养方案和有关</w:t>
      </w:r>
      <w:r>
        <w:rPr>
          <w:rFonts w:ascii="仿宋" w:eastAsia="仿宋" w:hAnsi="仿宋" w:hint="eastAsia"/>
          <w:sz w:val="28"/>
          <w:szCs w:val="28"/>
        </w:rPr>
        <w:t>规定执行。</w:t>
      </w:r>
    </w:p>
    <w:p w:rsidR="00297364" w:rsidRPr="00EF570C" w:rsidRDefault="00A80F40"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（四）培养方案中设置的课程均应由任课教师（团队）编写、提交课程</w:t>
      </w:r>
      <w:r w:rsidR="00E86A24">
        <w:rPr>
          <w:rFonts w:ascii="仿宋" w:eastAsia="仿宋" w:hAnsi="仿宋" w:hint="eastAsia"/>
          <w:sz w:val="28"/>
          <w:szCs w:val="28"/>
        </w:rPr>
        <w:t>简介</w:t>
      </w:r>
      <w:r w:rsidR="00FA1CC1">
        <w:rPr>
          <w:rFonts w:ascii="仿宋" w:eastAsia="仿宋" w:hAnsi="仿宋" w:hint="eastAsia"/>
          <w:sz w:val="28"/>
          <w:szCs w:val="28"/>
        </w:rPr>
        <w:t>，明确</w:t>
      </w:r>
      <w:r w:rsidR="00FC650D">
        <w:rPr>
          <w:rFonts w:ascii="仿宋" w:eastAsia="仿宋" w:hAnsi="仿宋" w:hint="eastAsia"/>
          <w:sz w:val="28"/>
          <w:szCs w:val="28"/>
        </w:rPr>
        <w:t>教学对象、教学目标</w:t>
      </w:r>
      <w:r w:rsidR="00FA1CC1">
        <w:rPr>
          <w:rFonts w:ascii="仿宋" w:eastAsia="仿宋" w:hAnsi="仿宋" w:hint="eastAsia"/>
          <w:sz w:val="28"/>
          <w:szCs w:val="28"/>
        </w:rPr>
        <w:t>、教学内容、</w:t>
      </w:r>
      <w:r w:rsidR="00297364">
        <w:rPr>
          <w:rFonts w:ascii="仿宋" w:eastAsia="仿宋" w:hAnsi="仿宋" w:hint="eastAsia"/>
          <w:sz w:val="28"/>
          <w:szCs w:val="28"/>
        </w:rPr>
        <w:t>考核方式等。</w:t>
      </w:r>
    </w:p>
    <w:p w:rsidR="00FD56FE" w:rsidRDefault="0029736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（五</w:t>
      </w:r>
      <w:r w:rsidR="008F40DA">
        <w:rPr>
          <w:rFonts w:ascii="仿宋" w:eastAsia="仿宋" w:hAnsi="仿宋" w:hint="eastAsia"/>
          <w:sz w:val="28"/>
          <w:szCs w:val="28"/>
        </w:rPr>
        <w:t>）</w:t>
      </w:r>
      <w:r w:rsidR="00715F5B">
        <w:rPr>
          <w:rFonts w:ascii="仿宋" w:eastAsia="仿宋" w:hAnsi="仿宋" w:hint="eastAsia"/>
          <w:sz w:val="28"/>
          <w:szCs w:val="28"/>
        </w:rPr>
        <w:t>培养方案</w:t>
      </w:r>
      <w:r w:rsidR="00E86A24">
        <w:rPr>
          <w:rFonts w:ascii="仿宋" w:eastAsia="仿宋" w:hAnsi="仿宋" w:hint="eastAsia"/>
          <w:sz w:val="28"/>
          <w:szCs w:val="28"/>
        </w:rPr>
        <w:t>（含课程简介</w:t>
      </w:r>
      <w:r>
        <w:rPr>
          <w:rFonts w:ascii="仿宋" w:eastAsia="仿宋" w:hAnsi="仿宋" w:hint="eastAsia"/>
          <w:sz w:val="28"/>
          <w:szCs w:val="28"/>
        </w:rPr>
        <w:t>）</w:t>
      </w:r>
      <w:r w:rsidR="00715F5B">
        <w:rPr>
          <w:rFonts w:ascii="仿宋" w:eastAsia="仿宋" w:hAnsi="仿宋" w:hint="eastAsia"/>
          <w:sz w:val="28"/>
          <w:szCs w:val="28"/>
        </w:rPr>
        <w:t>须经</w:t>
      </w:r>
      <w:r w:rsidR="006E1B0F">
        <w:rPr>
          <w:rFonts w:ascii="仿宋" w:eastAsia="仿宋" w:hAnsi="仿宋" w:hint="eastAsia"/>
          <w:sz w:val="28"/>
          <w:szCs w:val="28"/>
        </w:rPr>
        <w:t>各</w:t>
      </w:r>
      <w:r w:rsidR="00EF570C" w:rsidRPr="00EF570C">
        <w:rPr>
          <w:rFonts w:ascii="仿宋" w:eastAsia="仿宋" w:hAnsi="仿宋" w:hint="eastAsia"/>
          <w:sz w:val="28"/>
          <w:szCs w:val="28"/>
        </w:rPr>
        <w:t>单位</w:t>
      </w:r>
      <w:r>
        <w:rPr>
          <w:rFonts w:ascii="仿宋" w:eastAsia="仿宋" w:hAnsi="仿宋" w:hint="eastAsia"/>
          <w:sz w:val="28"/>
          <w:szCs w:val="28"/>
        </w:rPr>
        <w:t>研究生培养指导委员会</w:t>
      </w:r>
      <w:r w:rsidR="00733511">
        <w:rPr>
          <w:rFonts w:ascii="仿宋" w:eastAsia="仿宋" w:hAnsi="仿宋" w:hint="eastAsia"/>
          <w:sz w:val="28"/>
          <w:szCs w:val="28"/>
        </w:rPr>
        <w:t>、</w:t>
      </w:r>
      <w:r w:rsidR="002C2CA2">
        <w:rPr>
          <w:rFonts w:ascii="仿宋" w:eastAsia="仿宋" w:hAnsi="仿宋" w:hint="eastAsia"/>
          <w:sz w:val="28"/>
          <w:szCs w:val="28"/>
        </w:rPr>
        <w:t>学位</w:t>
      </w:r>
      <w:proofErr w:type="gramStart"/>
      <w:r w:rsidR="002C2CA2">
        <w:rPr>
          <w:rFonts w:ascii="仿宋" w:eastAsia="仿宋" w:hAnsi="仿宋" w:hint="eastAsia"/>
          <w:sz w:val="28"/>
          <w:szCs w:val="28"/>
        </w:rPr>
        <w:t>评定分</w:t>
      </w:r>
      <w:proofErr w:type="gramEnd"/>
      <w:r w:rsidR="002C2CA2">
        <w:rPr>
          <w:rFonts w:ascii="仿宋" w:eastAsia="仿宋" w:hAnsi="仿宋" w:hint="eastAsia"/>
          <w:sz w:val="28"/>
          <w:szCs w:val="28"/>
        </w:rPr>
        <w:t>委员会审议并经党政联席会研究通过</w:t>
      </w:r>
      <w:r w:rsidR="00733511">
        <w:rPr>
          <w:rFonts w:ascii="仿宋" w:eastAsia="仿宋" w:hAnsi="仿宋" w:hint="eastAsia"/>
          <w:sz w:val="28"/>
          <w:szCs w:val="28"/>
        </w:rPr>
        <w:t>后</w:t>
      </w:r>
      <w:r>
        <w:rPr>
          <w:rFonts w:ascii="仿宋" w:eastAsia="仿宋" w:hAnsi="仿宋" w:hint="eastAsia"/>
          <w:sz w:val="28"/>
          <w:szCs w:val="28"/>
        </w:rPr>
        <w:t>，</w:t>
      </w:r>
      <w:r w:rsidR="008F40DA">
        <w:rPr>
          <w:rFonts w:ascii="仿宋" w:eastAsia="仿宋" w:hAnsi="仿宋" w:hint="eastAsia"/>
          <w:sz w:val="28"/>
          <w:szCs w:val="28"/>
        </w:rPr>
        <w:t>于</w:t>
      </w:r>
      <w:r w:rsidR="00390106">
        <w:rPr>
          <w:rFonts w:ascii="仿宋" w:eastAsia="仿宋" w:hAnsi="仿宋" w:hint="eastAsia"/>
          <w:sz w:val="28"/>
          <w:szCs w:val="28"/>
        </w:rPr>
        <w:t>2019</w:t>
      </w:r>
      <w:r w:rsidR="008F40DA">
        <w:rPr>
          <w:rFonts w:ascii="仿宋" w:eastAsia="仿宋" w:hAnsi="仿宋" w:hint="eastAsia"/>
          <w:sz w:val="28"/>
          <w:szCs w:val="28"/>
        </w:rPr>
        <w:t>年</w:t>
      </w:r>
      <w:r w:rsidR="00DC7CF3">
        <w:rPr>
          <w:rFonts w:ascii="仿宋" w:eastAsia="仿宋" w:hAnsi="仿宋" w:hint="eastAsia"/>
          <w:sz w:val="28"/>
          <w:szCs w:val="28"/>
        </w:rPr>
        <w:t>3</w:t>
      </w:r>
      <w:r w:rsidR="008F40DA">
        <w:rPr>
          <w:rFonts w:ascii="仿宋" w:eastAsia="仿宋" w:hAnsi="仿宋" w:hint="eastAsia"/>
          <w:sz w:val="28"/>
          <w:szCs w:val="28"/>
        </w:rPr>
        <w:t>月</w:t>
      </w:r>
      <w:r w:rsidR="00390106">
        <w:rPr>
          <w:rFonts w:ascii="仿宋" w:eastAsia="仿宋" w:hAnsi="仿宋" w:hint="eastAsia"/>
          <w:sz w:val="28"/>
          <w:szCs w:val="28"/>
        </w:rPr>
        <w:t>15</w:t>
      </w:r>
      <w:r w:rsidR="008F40DA">
        <w:rPr>
          <w:rFonts w:ascii="仿宋" w:eastAsia="仿宋" w:hAnsi="仿宋" w:hint="eastAsia"/>
          <w:sz w:val="28"/>
          <w:szCs w:val="28"/>
        </w:rPr>
        <w:t>日前</w:t>
      </w:r>
      <w:r w:rsidR="0075048C">
        <w:rPr>
          <w:rFonts w:ascii="仿宋" w:eastAsia="仿宋" w:hAnsi="仿宋" w:hint="eastAsia"/>
          <w:sz w:val="28"/>
          <w:szCs w:val="28"/>
        </w:rPr>
        <w:t>将纸质版和电子版各1份</w:t>
      </w:r>
      <w:r w:rsidR="00EF570C" w:rsidRPr="00EF570C">
        <w:rPr>
          <w:rFonts w:ascii="仿宋" w:eastAsia="仿宋" w:hAnsi="仿宋" w:hint="eastAsia"/>
          <w:sz w:val="28"/>
          <w:szCs w:val="28"/>
        </w:rPr>
        <w:t>报研究生院审核，</w:t>
      </w:r>
      <w:r w:rsidR="0075048C">
        <w:rPr>
          <w:rFonts w:ascii="仿宋" w:eastAsia="仿宋" w:hAnsi="仿宋" w:hint="eastAsia"/>
          <w:sz w:val="28"/>
          <w:szCs w:val="28"/>
        </w:rPr>
        <w:t>审核通过后</w:t>
      </w:r>
      <w:r w:rsidR="002C2CA2">
        <w:rPr>
          <w:rFonts w:ascii="仿宋" w:eastAsia="仿宋" w:hAnsi="仿宋" w:hint="eastAsia"/>
          <w:sz w:val="28"/>
          <w:szCs w:val="28"/>
        </w:rPr>
        <w:t>的培养方案</w:t>
      </w:r>
      <w:r w:rsidR="002C2CA2">
        <w:rPr>
          <w:rFonts w:ascii="仿宋" w:eastAsia="仿宋" w:hAnsi="仿宋" w:hint="eastAsia"/>
          <w:sz w:val="28"/>
          <w:szCs w:val="28"/>
        </w:rPr>
        <w:lastRenderedPageBreak/>
        <w:t>提交</w:t>
      </w:r>
      <w:r w:rsidR="00912793">
        <w:rPr>
          <w:rFonts w:ascii="仿宋" w:eastAsia="仿宋" w:hAnsi="仿宋" w:hint="eastAsia"/>
          <w:sz w:val="28"/>
          <w:szCs w:val="28"/>
        </w:rPr>
        <w:t>校学位评定委员会批准后实施</w:t>
      </w:r>
      <w:r w:rsidR="00EF570C" w:rsidRPr="00EF570C">
        <w:rPr>
          <w:rFonts w:ascii="仿宋" w:eastAsia="仿宋" w:hAnsi="仿宋" w:hint="eastAsia"/>
          <w:sz w:val="28"/>
          <w:szCs w:val="28"/>
        </w:rPr>
        <w:t>。</w:t>
      </w:r>
    </w:p>
    <w:p w:rsidR="00EF570C" w:rsidRPr="00EF570C" w:rsidRDefault="0029736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（六</w:t>
      </w:r>
      <w:r w:rsidR="00912793">
        <w:rPr>
          <w:rFonts w:ascii="仿宋" w:eastAsia="仿宋" w:hAnsi="仿宋" w:hint="eastAsia"/>
          <w:sz w:val="28"/>
          <w:szCs w:val="28"/>
        </w:rPr>
        <w:t>）培养方案一经批准，须</w:t>
      </w:r>
      <w:r w:rsidR="00EF570C" w:rsidRPr="00EF570C">
        <w:rPr>
          <w:rFonts w:ascii="仿宋" w:eastAsia="仿宋" w:hAnsi="仿宋" w:hint="eastAsia"/>
          <w:sz w:val="28"/>
          <w:szCs w:val="28"/>
        </w:rPr>
        <w:t>严格</w:t>
      </w:r>
      <w:r w:rsidR="00912793">
        <w:rPr>
          <w:rFonts w:ascii="仿宋" w:eastAsia="仿宋" w:hAnsi="仿宋" w:hint="eastAsia"/>
          <w:sz w:val="28"/>
          <w:szCs w:val="28"/>
        </w:rPr>
        <w:t>遵照执行。</w:t>
      </w:r>
      <w:r w:rsidR="006042C3">
        <w:rPr>
          <w:rFonts w:ascii="仿宋" w:eastAsia="仿宋" w:hAnsi="仿宋" w:hint="eastAsia"/>
          <w:sz w:val="28"/>
          <w:szCs w:val="28"/>
        </w:rPr>
        <w:t>在培养方案实施过程中</w:t>
      </w:r>
      <w:r w:rsidR="00912793">
        <w:rPr>
          <w:rFonts w:ascii="仿宋" w:eastAsia="仿宋" w:hAnsi="仿宋" w:hint="eastAsia"/>
          <w:sz w:val="28"/>
          <w:szCs w:val="28"/>
        </w:rPr>
        <w:t>，</w:t>
      </w:r>
      <w:r w:rsidR="00152844">
        <w:rPr>
          <w:rFonts w:ascii="仿宋" w:eastAsia="仿宋" w:hAnsi="仿宋" w:hint="eastAsia"/>
          <w:sz w:val="28"/>
          <w:szCs w:val="28"/>
        </w:rPr>
        <w:t>可根据需要进行动态调整，调整须</w:t>
      </w:r>
      <w:r w:rsidR="00912793">
        <w:rPr>
          <w:rFonts w:ascii="仿宋" w:eastAsia="仿宋" w:hAnsi="仿宋" w:hint="eastAsia"/>
          <w:sz w:val="28"/>
          <w:szCs w:val="28"/>
        </w:rPr>
        <w:t>经培养单位、学校两级审核</w:t>
      </w:r>
      <w:r w:rsidR="00152844">
        <w:rPr>
          <w:rFonts w:ascii="仿宋" w:eastAsia="仿宋" w:hAnsi="仿宋" w:hint="eastAsia"/>
          <w:sz w:val="28"/>
          <w:szCs w:val="28"/>
        </w:rPr>
        <w:t>批准</w:t>
      </w:r>
      <w:r w:rsidR="00912793">
        <w:rPr>
          <w:rFonts w:ascii="仿宋" w:eastAsia="仿宋" w:hAnsi="仿宋" w:hint="eastAsia"/>
          <w:sz w:val="28"/>
          <w:szCs w:val="28"/>
        </w:rPr>
        <w:t>。</w:t>
      </w:r>
    </w:p>
    <w:p w:rsidR="00EF570C" w:rsidRPr="00EF570C" w:rsidRDefault="00297364" w:rsidP="009F7AE6">
      <w:pPr>
        <w:spacing w:line="480" w:lineRule="exact"/>
        <w:ind w:firstLineChars="200" w:firstLine="560"/>
        <w:rPr>
          <w:rFonts w:ascii="仿宋" w:eastAsia="仿宋" w:hAnsi="仿宋"/>
          <w:sz w:val="28"/>
          <w:szCs w:val="28"/>
        </w:rPr>
      </w:pPr>
      <w:r>
        <w:rPr>
          <w:rFonts w:ascii="仿宋" w:eastAsia="仿宋" w:hAnsi="仿宋" w:hint="eastAsia"/>
          <w:sz w:val="28"/>
          <w:szCs w:val="28"/>
        </w:rPr>
        <w:t>（七</w:t>
      </w:r>
      <w:r w:rsidR="00A51729">
        <w:rPr>
          <w:rFonts w:ascii="仿宋" w:eastAsia="仿宋" w:hAnsi="仿宋" w:hint="eastAsia"/>
          <w:sz w:val="28"/>
          <w:szCs w:val="28"/>
        </w:rPr>
        <w:t>）本次修订的培养方案</w:t>
      </w:r>
      <w:r w:rsidR="00EF570C" w:rsidRPr="00EF570C">
        <w:rPr>
          <w:rFonts w:ascii="仿宋" w:eastAsia="仿宋" w:hAnsi="仿宋" w:hint="eastAsia"/>
          <w:sz w:val="28"/>
          <w:szCs w:val="28"/>
        </w:rPr>
        <w:t>从</w:t>
      </w:r>
      <w:r w:rsidR="00580715">
        <w:rPr>
          <w:rFonts w:ascii="仿宋" w:eastAsia="仿宋" w:hAnsi="仿宋" w:hint="eastAsia"/>
          <w:sz w:val="28"/>
          <w:szCs w:val="28"/>
        </w:rPr>
        <w:t>2019</w:t>
      </w:r>
      <w:r w:rsidR="00EF570C" w:rsidRPr="00EF570C">
        <w:rPr>
          <w:rFonts w:ascii="仿宋" w:eastAsia="仿宋" w:hAnsi="仿宋" w:hint="eastAsia"/>
          <w:sz w:val="28"/>
          <w:szCs w:val="28"/>
        </w:rPr>
        <w:t>级</w:t>
      </w:r>
      <w:r w:rsidR="001230CB">
        <w:rPr>
          <w:rFonts w:ascii="仿宋" w:eastAsia="仿宋" w:hAnsi="仿宋" w:hint="eastAsia"/>
          <w:sz w:val="28"/>
          <w:szCs w:val="28"/>
        </w:rPr>
        <w:t>学术</w:t>
      </w:r>
      <w:r w:rsidR="00580715">
        <w:rPr>
          <w:rFonts w:ascii="仿宋" w:eastAsia="仿宋" w:hAnsi="仿宋" w:hint="eastAsia"/>
          <w:sz w:val="28"/>
          <w:szCs w:val="28"/>
        </w:rPr>
        <w:t>学位</w:t>
      </w:r>
      <w:r w:rsidR="00EF570C" w:rsidRPr="00EF570C">
        <w:rPr>
          <w:rFonts w:ascii="仿宋" w:eastAsia="仿宋" w:hAnsi="仿宋" w:hint="eastAsia"/>
          <w:sz w:val="28"/>
          <w:szCs w:val="28"/>
        </w:rPr>
        <w:t>硕士研究生</w:t>
      </w:r>
      <w:r w:rsidR="00580715">
        <w:rPr>
          <w:rFonts w:ascii="仿宋" w:eastAsia="仿宋" w:hAnsi="仿宋" w:hint="eastAsia"/>
          <w:sz w:val="28"/>
          <w:szCs w:val="28"/>
        </w:rPr>
        <w:t>、博士研究生</w:t>
      </w:r>
      <w:r w:rsidR="00152844">
        <w:rPr>
          <w:rFonts w:ascii="仿宋" w:eastAsia="仿宋" w:hAnsi="仿宋" w:hint="eastAsia"/>
          <w:sz w:val="28"/>
          <w:szCs w:val="28"/>
        </w:rPr>
        <w:t>、</w:t>
      </w:r>
      <w:proofErr w:type="gramStart"/>
      <w:r w:rsidR="00152844">
        <w:rPr>
          <w:rFonts w:ascii="仿宋" w:eastAsia="仿宋" w:hAnsi="仿宋" w:hint="eastAsia"/>
          <w:sz w:val="28"/>
          <w:szCs w:val="28"/>
        </w:rPr>
        <w:t>直博生</w:t>
      </w:r>
      <w:proofErr w:type="gramEnd"/>
      <w:r w:rsidR="00A63A01">
        <w:rPr>
          <w:rFonts w:ascii="仿宋" w:eastAsia="仿宋" w:hAnsi="仿宋" w:hint="eastAsia"/>
          <w:sz w:val="28"/>
          <w:szCs w:val="28"/>
        </w:rPr>
        <w:t>、</w:t>
      </w:r>
      <w:r w:rsidR="001230CB">
        <w:rPr>
          <w:rFonts w:ascii="仿宋" w:eastAsia="仿宋" w:hAnsi="仿宋" w:hint="eastAsia"/>
          <w:sz w:val="28"/>
          <w:szCs w:val="28"/>
        </w:rPr>
        <w:t>“1+4</w:t>
      </w:r>
      <w:r w:rsidR="00FA1CC1">
        <w:rPr>
          <w:rFonts w:ascii="仿宋" w:eastAsia="仿宋" w:hAnsi="仿宋" w:hint="eastAsia"/>
          <w:sz w:val="28"/>
          <w:szCs w:val="28"/>
        </w:rPr>
        <w:t>”硕博连读生</w:t>
      </w:r>
      <w:r w:rsidR="006F58BD">
        <w:rPr>
          <w:rFonts w:ascii="仿宋" w:eastAsia="仿宋" w:hAnsi="仿宋" w:hint="eastAsia"/>
          <w:sz w:val="28"/>
          <w:szCs w:val="28"/>
        </w:rPr>
        <w:t>开始正式实施</w:t>
      </w:r>
      <w:r w:rsidR="00EF570C" w:rsidRPr="00EF570C">
        <w:rPr>
          <w:rFonts w:ascii="仿宋" w:eastAsia="仿宋" w:hAnsi="仿宋" w:hint="eastAsia"/>
          <w:sz w:val="28"/>
          <w:szCs w:val="28"/>
        </w:rPr>
        <w:t>。</w:t>
      </w:r>
    </w:p>
    <w:p w:rsidR="0021106D" w:rsidRDefault="0021106D" w:rsidP="009F7AE6">
      <w:pPr>
        <w:spacing w:line="480" w:lineRule="exact"/>
        <w:ind w:firstLineChars="200" w:firstLine="560"/>
        <w:rPr>
          <w:rFonts w:ascii="仿宋" w:eastAsia="仿宋" w:hAnsi="仿宋"/>
          <w:sz w:val="28"/>
          <w:szCs w:val="28"/>
        </w:rPr>
      </w:pPr>
    </w:p>
    <w:p w:rsidR="000C2B7F" w:rsidRDefault="000C2B7F" w:rsidP="0088017B">
      <w:pPr>
        <w:spacing w:line="480" w:lineRule="exact"/>
        <w:ind w:firstLineChars="200" w:firstLine="560"/>
        <w:rPr>
          <w:rFonts w:ascii="仿宋" w:eastAsia="仿宋" w:hAnsi="仿宋"/>
          <w:sz w:val="28"/>
          <w:szCs w:val="28"/>
        </w:rPr>
      </w:pPr>
      <w:r>
        <w:rPr>
          <w:rFonts w:ascii="仿宋" w:eastAsia="仿宋" w:hAnsi="仿宋" w:hint="eastAsia"/>
          <w:sz w:val="28"/>
          <w:szCs w:val="28"/>
        </w:rPr>
        <w:t>附件1：</w:t>
      </w:r>
      <w:r w:rsidR="00A51729" w:rsidRPr="00A51729">
        <w:rPr>
          <w:rFonts w:ascii="仿宋" w:eastAsia="仿宋" w:hAnsi="仿宋" w:hint="eastAsia"/>
          <w:sz w:val="28"/>
          <w:szCs w:val="28"/>
        </w:rPr>
        <w:t>XX专业</w:t>
      </w:r>
      <w:r w:rsidR="003F7BFC">
        <w:rPr>
          <w:rFonts w:ascii="仿宋" w:eastAsia="仿宋" w:hAnsi="仿宋" w:hint="eastAsia"/>
          <w:sz w:val="28"/>
          <w:szCs w:val="28"/>
        </w:rPr>
        <w:t>（或</w:t>
      </w:r>
      <w:r w:rsidR="003F7BFC" w:rsidRPr="00A51729">
        <w:rPr>
          <w:rFonts w:ascii="仿宋" w:eastAsia="仿宋" w:hAnsi="仿宋" w:hint="eastAsia"/>
          <w:sz w:val="28"/>
          <w:szCs w:val="28"/>
        </w:rPr>
        <w:t>一级学科</w:t>
      </w:r>
      <w:r w:rsidR="003F7BFC">
        <w:rPr>
          <w:rFonts w:ascii="仿宋" w:eastAsia="仿宋" w:hAnsi="仿宋" w:hint="eastAsia"/>
          <w:sz w:val="28"/>
          <w:szCs w:val="28"/>
        </w:rPr>
        <w:t>）</w:t>
      </w:r>
      <w:r w:rsidR="00A51729" w:rsidRPr="00A51729">
        <w:rPr>
          <w:rFonts w:ascii="仿宋" w:eastAsia="仿宋" w:hAnsi="仿宋" w:hint="eastAsia"/>
          <w:sz w:val="28"/>
          <w:szCs w:val="28"/>
        </w:rPr>
        <w:t>学术学位硕士研究生培养方案模板</w:t>
      </w:r>
    </w:p>
    <w:p w:rsidR="000C2B7F" w:rsidRPr="00766F77" w:rsidRDefault="000C2B7F" w:rsidP="0088017B">
      <w:pPr>
        <w:spacing w:line="480" w:lineRule="exact"/>
        <w:ind w:firstLineChars="200" w:firstLine="560"/>
        <w:rPr>
          <w:rFonts w:ascii="仿宋" w:eastAsia="仿宋" w:hAnsi="仿宋"/>
          <w:sz w:val="28"/>
          <w:szCs w:val="28"/>
        </w:rPr>
      </w:pPr>
      <w:r w:rsidRPr="00766F77">
        <w:rPr>
          <w:rFonts w:ascii="仿宋" w:eastAsia="仿宋" w:hAnsi="仿宋" w:hint="eastAsia"/>
          <w:sz w:val="28"/>
          <w:szCs w:val="28"/>
        </w:rPr>
        <w:t>附件2：</w:t>
      </w:r>
      <w:r w:rsidR="00A51729" w:rsidRPr="00766F77">
        <w:rPr>
          <w:rFonts w:ascii="仿宋" w:eastAsia="仿宋" w:hAnsi="仿宋" w:hint="eastAsia"/>
          <w:sz w:val="28"/>
          <w:szCs w:val="28"/>
        </w:rPr>
        <w:t>XX专业</w:t>
      </w:r>
      <w:r w:rsidR="003F7BFC">
        <w:rPr>
          <w:rFonts w:ascii="仿宋" w:eastAsia="仿宋" w:hAnsi="仿宋" w:hint="eastAsia"/>
          <w:sz w:val="28"/>
          <w:szCs w:val="28"/>
        </w:rPr>
        <w:t>（或</w:t>
      </w:r>
      <w:r w:rsidR="003F7BFC" w:rsidRPr="00766F77">
        <w:rPr>
          <w:rFonts w:ascii="仿宋" w:eastAsia="仿宋" w:hAnsi="仿宋" w:hint="eastAsia"/>
          <w:sz w:val="28"/>
          <w:szCs w:val="28"/>
        </w:rPr>
        <w:t>一级学科</w:t>
      </w:r>
      <w:r w:rsidR="003F7BFC">
        <w:rPr>
          <w:rFonts w:ascii="仿宋" w:eastAsia="仿宋" w:hAnsi="仿宋" w:hint="eastAsia"/>
          <w:sz w:val="28"/>
          <w:szCs w:val="28"/>
        </w:rPr>
        <w:t>）</w:t>
      </w:r>
      <w:r w:rsidR="00A51729" w:rsidRPr="00766F77">
        <w:rPr>
          <w:rFonts w:ascii="仿宋" w:eastAsia="仿宋" w:hAnsi="仿宋" w:hint="eastAsia"/>
          <w:sz w:val="28"/>
          <w:szCs w:val="28"/>
        </w:rPr>
        <w:t>学术学位博士研究</w:t>
      </w:r>
      <w:r w:rsidR="00A51729" w:rsidRPr="00766F77">
        <w:rPr>
          <w:rFonts w:ascii="仿宋" w:eastAsia="仿宋" w:hAnsi="仿宋"/>
          <w:sz w:val="28"/>
          <w:szCs w:val="28"/>
        </w:rPr>
        <w:t>生培养方案</w:t>
      </w:r>
      <w:r w:rsidR="00A51729" w:rsidRPr="00766F77">
        <w:rPr>
          <w:rFonts w:ascii="仿宋" w:eastAsia="仿宋" w:hAnsi="仿宋" w:hint="eastAsia"/>
          <w:sz w:val="28"/>
          <w:szCs w:val="28"/>
        </w:rPr>
        <w:t>模板</w:t>
      </w:r>
    </w:p>
    <w:p w:rsidR="000C2B7F" w:rsidRPr="000C2B7F" w:rsidRDefault="000C2B7F" w:rsidP="0088017B">
      <w:pPr>
        <w:spacing w:line="480" w:lineRule="exact"/>
        <w:ind w:firstLineChars="200" w:firstLine="560"/>
        <w:rPr>
          <w:rFonts w:ascii="仿宋" w:eastAsia="仿宋" w:hAnsi="仿宋"/>
          <w:sz w:val="28"/>
          <w:szCs w:val="28"/>
        </w:rPr>
      </w:pPr>
      <w:r w:rsidRPr="000C2B7F">
        <w:rPr>
          <w:rFonts w:ascii="仿宋" w:eastAsia="仿宋" w:hAnsi="仿宋" w:hint="eastAsia"/>
          <w:sz w:val="28"/>
          <w:szCs w:val="28"/>
        </w:rPr>
        <w:t>附件3：</w:t>
      </w:r>
      <w:r w:rsidR="00166640">
        <w:rPr>
          <w:rFonts w:ascii="仿宋" w:eastAsia="仿宋" w:hAnsi="仿宋" w:hint="eastAsia"/>
          <w:sz w:val="28"/>
          <w:szCs w:val="28"/>
        </w:rPr>
        <w:t>武汉大学研究生课程简介</w:t>
      </w:r>
      <w:r w:rsidRPr="000C2B7F">
        <w:rPr>
          <w:rFonts w:ascii="仿宋" w:eastAsia="仿宋" w:hAnsi="仿宋" w:hint="eastAsia"/>
          <w:sz w:val="28"/>
          <w:szCs w:val="28"/>
        </w:rPr>
        <w:t>模板</w:t>
      </w:r>
    </w:p>
    <w:p w:rsidR="000C2B7F" w:rsidRDefault="000C2B7F" w:rsidP="009F7AE6">
      <w:pPr>
        <w:widowControl/>
        <w:spacing w:line="480" w:lineRule="exact"/>
        <w:jc w:val="left"/>
        <w:rPr>
          <w:rFonts w:ascii="仿宋" w:eastAsia="仿宋" w:hAnsi="仿宋"/>
          <w:sz w:val="28"/>
          <w:szCs w:val="28"/>
        </w:rPr>
      </w:pPr>
    </w:p>
    <w:p w:rsidR="00C7477C" w:rsidRDefault="00C7477C" w:rsidP="009F7AE6">
      <w:pPr>
        <w:widowControl/>
        <w:spacing w:line="480" w:lineRule="exact"/>
        <w:jc w:val="left"/>
        <w:rPr>
          <w:rFonts w:ascii="仿宋" w:eastAsia="仿宋" w:hAnsi="仿宋"/>
          <w:sz w:val="28"/>
          <w:szCs w:val="28"/>
        </w:rPr>
      </w:pPr>
    </w:p>
    <w:p w:rsidR="000C2B7F" w:rsidRDefault="000C2B7F" w:rsidP="007D63F7">
      <w:pPr>
        <w:widowControl/>
        <w:spacing w:line="480" w:lineRule="exact"/>
        <w:ind w:right="280"/>
        <w:jc w:val="right"/>
        <w:rPr>
          <w:rFonts w:ascii="仿宋" w:eastAsia="仿宋" w:hAnsi="仿宋"/>
          <w:sz w:val="28"/>
          <w:szCs w:val="28"/>
        </w:rPr>
      </w:pPr>
      <w:r>
        <w:rPr>
          <w:rFonts w:ascii="仿宋" w:eastAsia="仿宋" w:hAnsi="仿宋" w:hint="eastAsia"/>
          <w:sz w:val="28"/>
          <w:szCs w:val="28"/>
        </w:rPr>
        <w:t>武汉大学研究生院</w:t>
      </w:r>
    </w:p>
    <w:p w:rsidR="000C2B7F" w:rsidRPr="000C2B7F" w:rsidRDefault="000C2B7F" w:rsidP="009D248D">
      <w:pPr>
        <w:widowControl/>
        <w:spacing w:line="480" w:lineRule="exact"/>
        <w:ind w:firstLineChars="2250" w:firstLine="6300"/>
        <w:jc w:val="left"/>
        <w:rPr>
          <w:rFonts w:ascii="仿宋" w:eastAsia="仿宋" w:hAnsi="仿宋"/>
          <w:sz w:val="28"/>
          <w:szCs w:val="28"/>
        </w:rPr>
      </w:pPr>
      <w:r>
        <w:rPr>
          <w:rFonts w:ascii="仿宋" w:eastAsia="仿宋" w:hAnsi="仿宋" w:hint="eastAsia"/>
          <w:sz w:val="28"/>
          <w:szCs w:val="28"/>
        </w:rPr>
        <w:t>2018年</w:t>
      </w:r>
      <w:r w:rsidR="00152844">
        <w:rPr>
          <w:rFonts w:ascii="仿宋" w:eastAsia="仿宋" w:hAnsi="仿宋" w:hint="eastAsia"/>
          <w:sz w:val="28"/>
          <w:szCs w:val="28"/>
        </w:rPr>
        <w:t>11</w:t>
      </w:r>
      <w:r>
        <w:rPr>
          <w:rFonts w:ascii="仿宋" w:eastAsia="仿宋" w:hAnsi="仿宋" w:hint="eastAsia"/>
          <w:sz w:val="28"/>
          <w:szCs w:val="28"/>
        </w:rPr>
        <w:t>月</w:t>
      </w:r>
      <w:r w:rsidR="00152844">
        <w:rPr>
          <w:rFonts w:ascii="仿宋" w:eastAsia="仿宋" w:hAnsi="仿宋" w:hint="eastAsia"/>
          <w:sz w:val="28"/>
          <w:szCs w:val="28"/>
        </w:rPr>
        <w:t>15</w:t>
      </w:r>
      <w:bookmarkStart w:id="0" w:name="_GoBack"/>
      <w:bookmarkEnd w:id="0"/>
      <w:r>
        <w:rPr>
          <w:rFonts w:ascii="仿宋" w:eastAsia="仿宋" w:hAnsi="仿宋" w:hint="eastAsia"/>
          <w:sz w:val="28"/>
          <w:szCs w:val="28"/>
        </w:rPr>
        <w:t>日</w:t>
      </w:r>
    </w:p>
    <w:p w:rsidR="00767050" w:rsidRDefault="00767050">
      <w:pPr>
        <w:widowControl/>
        <w:jc w:val="left"/>
        <w:rPr>
          <w:rFonts w:ascii="仿宋" w:eastAsia="仿宋" w:hAnsi="仿宋"/>
          <w:sz w:val="28"/>
          <w:szCs w:val="28"/>
        </w:rPr>
      </w:pPr>
      <w:r>
        <w:rPr>
          <w:rFonts w:ascii="仿宋" w:eastAsia="仿宋" w:hAnsi="仿宋"/>
          <w:sz w:val="28"/>
          <w:szCs w:val="28"/>
        </w:rPr>
        <w:br w:type="page"/>
      </w:r>
    </w:p>
    <w:p w:rsidR="00560A22" w:rsidRDefault="000C2B7F" w:rsidP="00A70301">
      <w:pPr>
        <w:spacing w:line="480" w:lineRule="exact"/>
        <w:rPr>
          <w:rFonts w:ascii="仿宋" w:eastAsia="仿宋" w:hAnsi="仿宋"/>
          <w:sz w:val="28"/>
          <w:szCs w:val="28"/>
        </w:rPr>
      </w:pPr>
      <w:r>
        <w:rPr>
          <w:rFonts w:ascii="仿宋" w:eastAsia="仿宋" w:hAnsi="仿宋" w:hint="eastAsia"/>
          <w:sz w:val="28"/>
          <w:szCs w:val="28"/>
        </w:rPr>
        <w:lastRenderedPageBreak/>
        <w:t>附件1</w:t>
      </w:r>
      <w:r w:rsidR="001A7F10">
        <w:rPr>
          <w:rFonts w:ascii="仿宋" w:eastAsia="仿宋" w:hAnsi="仿宋" w:hint="eastAsia"/>
          <w:sz w:val="28"/>
          <w:szCs w:val="28"/>
        </w:rPr>
        <w:t>：</w:t>
      </w:r>
      <w:r w:rsidR="00746273" w:rsidRPr="00A51729">
        <w:rPr>
          <w:rFonts w:ascii="仿宋" w:eastAsia="仿宋" w:hAnsi="仿宋" w:hint="eastAsia"/>
          <w:sz w:val="28"/>
          <w:szCs w:val="28"/>
        </w:rPr>
        <w:t>XX专业</w:t>
      </w:r>
      <w:r w:rsidR="003F7BFC">
        <w:rPr>
          <w:rFonts w:ascii="仿宋" w:eastAsia="仿宋" w:hAnsi="仿宋" w:hint="eastAsia"/>
          <w:sz w:val="28"/>
          <w:szCs w:val="28"/>
        </w:rPr>
        <w:t>（或一级学科）</w:t>
      </w:r>
      <w:r w:rsidR="00746273" w:rsidRPr="00A51729">
        <w:rPr>
          <w:rFonts w:ascii="仿宋" w:eastAsia="仿宋" w:hAnsi="仿宋" w:hint="eastAsia"/>
          <w:sz w:val="28"/>
          <w:szCs w:val="28"/>
        </w:rPr>
        <w:t>学术学位硕士研究生培养方案模板</w:t>
      </w:r>
    </w:p>
    <w:p w:rsidR="00746273" w:rsidRPr="003F7BFC" w:rsidRDefault="00746273" w:rsidP="00A70301">
      <w:pPr>
        <w:spacing w:line="480" w:lineRule="exact"/>
        <w:ind w:firstLineChars="200" w:firstLine="640"/>
        <w:jc w:val="center"/>
        <w:rPr>
          <w:rFonts w:ascii="黑体" w:eastAsia="黑体" w:hAnsi="黑体" w:cs="Times New Roman"/>
          <w:bCs/>
          <w:kern w:val="44"/>
          <w:sz w:val="32"/>
          <w:szCs w:val="32"/>
        </w:rPr>
      </w:pPr>
    </w:p>
    <w:p w:rsidR="001A7F10" w:rsidRPr="00A51729" w:rsidRDefault="00FD481F" w:rsidP="00A70301">
      <w:pPr>
        <w:spacing w:line="480" w:lineRule="exact"/>
        <w:ind w:firstLineChars="200" w:firstLine="640"/>
        <w:jc w:val="center"/>
        <w:rPr>
          <w:rFonts w:ascii="黑体" w:eastAsia="黑体" w:hAnsi="黑体" w:cs="Times New Roman"/>
          <w:bCs/>
          <w:kern w:val="44"/>
          <w:sz w:val="32"/>
          <w:szCs w:val="32"/>
        </w:rPr>
      </w:pPr>
      <w:r w:rsidRPr="00A51729">
        <w:rPr>
          <w:rFonts w:ascii="黑体" w:eastAsia="黑体" w:hAnsi="黑体" w:cs="Times New Roman" w:hint="eastAsia"/>
          <w:bCs/>
          <w:kern w:val="44"/>
          <w:sz w:val="32"/>
          <w:szCs w:val="32"/>
        </w:rPr>
        <w:t>XX</w:t>
      </w:r>
      <w:r w:rsidR="001A7F10" w:rsidRPr="00A51729">
        <w:rPr>
          <w:rFonts w:ascii="黑体" w:eastAsia="黑体" w:hAnsi="黑体" w:cs="Times New Roman" w:hint="eastAsia"/>
          <w:bCs/>
          <w:kern w:val="44"/>
          <w:sz w:val="32"/>
          <w:szCs w:val="32"/>
        </w:rPr>
        <w:t>学院（系）研究生教育简介</w:t>
      </w:r>
    </w:p>
    <w:p w:rsidR="00746273" w:rsidRDefault="00321575" w:rsidP="00A70301">
      <w:pPr>
        <w:widowControl/>
        <w:spacing w:line="480" w:lineRule="exact"/>
        <w:ind w:firstLineChars="200" w:firstLine="560"/>
        <w:jc w:val="left"/>
        <w:rPr>
          <w:rFonts w:ascii="仿宋" w:eastAsia="仿宋" w:hAnsi="仿宋"/>
          <w:sz w:val="28"/>
          <w:szCs w:val="28"/>
        </w:rPr>
      </w:pPr>
      <w:r>
        <w:rPr>
          <w:rFonts w:ascii="仿宋" w:eastAsia="仿宋" w:hAnsi="仿宋" w:hint="eastAsia"/>
          <w:sz w:val="28"/>
          <w:szCs w:val="28"/>
        </w:rPr>
        <w:t>基本内容包括：</w:t>
      </w:r>
      <w:r w:rsidR="00F9009D">
        <w:rPr>
          <w:rFonts w:ascii="仿宋" w:eastAsia="仿宋" w:hAnsi="仿宋" w:hint="eastAsia"/>
          <w:sz w:val="28"/>
          <w:szCs w:val="28"/>
        </w:rPr>
        <w:t>研究生教育发展</w:t>
      </w:r>
      <w:r w:rsidR="00766F77">
        <w:rPr>
          <w:rFonts w:ascii="仿宋" w:eastAsia="仿宋" w:hAnsi="仿宋" w:hint="eastAsia"/>
          <w:sz w:val="28"/>
          <w:szCs w:val="28"/>
        </w:rPr>
        <w:t>概况</w:t>
      </w:r>
      <w:r w:rsidR="00F9009D">
        <w:rPr>
          <w:rFonts w:ascii="仿宋" w:eastAsia="仿宋" w:hAnsi="仿宋" w:hint="eastAsia"/>
          <w:sz w:val="28"/>
          <w:szCs w:val="28"/>
        </w:rPr>
        <w:t>，</w:t>
      </w:r>
      <w:r>
        <w:rPr>
          <w:rFonts w:ascii="仿宋" w:eastAsia="仿宋" w:hAnsi="仿宋" w:hint="eastAsia"/>
          <w:sz w:val="28"/>
          <w:szCs w:val="28"/>
        </w:rPr>
        <w:t>学位授权点、导师队伍、研究生</w:t>
      </w:r>
      <w:r w:rsidR="00766F77">
        <w:rPr>
          <w:rFonts w:ascii="仿宋" w:eastAsia="仿宋" w:hAnsi="仿宋" w:hint="eastAsia"/>
          <w:sz w:val="28"/>
          <w:szCs w:val="28"/>
        </w:rPr>
        <w:t>招生、</w:t>
      </w:r>
      <w:r w:rsidR="00F9009D">
        <w:rPr>
          <w:rFonts w:ascii="仿宋" w:eastAsia="仿宋" w:hAnsi="仿宋" w:hint="eastAsia"/>
          <w:sz w:val="28"/>
          <w:szCs w:val="28"/>
        </w:rPr>
        <w:t>培养</w:t>
      </w:r>
      <w:r w:rsidR="00766F77">
        <w:rPr>
          <w:rFonts w:ascii="仿宋" w:eastAsia="仿宋" w:hAnsi="仿宋" w:hint="eastAsia"/>
          <w:sz w:val="28"/>
          <w:szCs w:val="28"/>
        </w:rPr>
        <w:t>、学位授予等基本情况</w:t>
      </w:r>
      <w:r w:rsidR="00F9009D">
        <w:rPr>
          <w:rFonts w:ascii="仿宋" w:eastAsia="仿宋" w:hAnsi="仿宋" w:hint="eastAsia"/>
          <w:sz w:val="28"/>
          <w:szCs w:val="28"/>
        </w:rPr>
        <w:t>，研究生</w:t>
      </w:r>
      <w:r w:rsidR="00766F77">
        <w:rPr>
          <w:rFonts w:ascii="仿宋" w:eastAsia="仿宋" w:hAnsi="仿宋" w:hint="eastAsia"/>
          <w:sz w:val="28"/>
          <w:szCs w:val="28"/>
        </w:rPr>
        <w:t>教育</w:t>
      </w:r>
      <w:r w:rsidR="00F9009D">
        <w:rPr>
          <w:rFonts w:ascii="仿宋" w:eastAsia="仿宋" w:hAnsi="仿宋" w:hint="eastAsia"/>
          <w:sz w:val="28"/>
          <w:szCs w:val="28"/>
        </w:rPr>
        <w:t>改革</w:t>
      </w:r>
      <w:r w:rsidR="00766F77">
        <w:rPr>
          <w:rFonts w:ascii="仿宋" w:eastAsia="仿宋" w:hAnsi="仿宋" w:hint="eastAsia"/>
          <w:sz w:val="28"/>
          <w:szCs w:val="28"/>
        </w:rPr>
        <w:t>发展经验、特色</w:t>
      </w:r>
      <w:r w:rsidR="00F9009D">
        <w:rPr>
          <w:rFonts w:ascii="仿宋" w:eastAsia="仿宋" w:hAnsi="仿宋" w:hint="eastAsia"/>
          <w:sz w:val="28"/>
          <w:szCs w:val="28"/>
        </w:rPr>
        <w:t>举措及</w:t>
      </w:r>
      <w:r w:rsidR="0020462A">
        <w:rPr>
          <w:rFonts w:ascii="仿宋" w:eastAsia="仿宋" w:hAnsi="仿宋" w:hint="eastAsia"/>
          <w:sz w:val="28"/>
          <w:szCs w:val="28"/>
        </w:rPr>
        <w:t>标志性成果</w:t>
      </w:r>
      <w:r w:rsidR="005213B5">
        <w:rPr>
          <w:rFonts w:ascii="仿宋" w:eastAsia="仿宋" w:hAnsi="仿宋" w:hint="eastAsia"/>
          <w:sz w:val="28"/>
          <w:szCs w:val="28"/>
        </w:rPr>
        <w:t>等</w:t>
      </w:r>
      <w:r w:rsidR="00795157">
        <w:rPr>
          <w:rFonts w:ascii="仿宋" w:eastAsia="仿宋" w:hAnsi="仿宋" w:hint="eastAsia"/>
          <w:sz w:val="28"/>
          <w:szCs w:val="28"/>
        </w:rPr>
        <w:t>（500字以内）</w:t>
      </w:r>
      <w:r w:rsidR="00766F77">
        <w:rPr>
          <w:rFonts w:ascii="仿宋" w:eastAsia="仿宋" w:hAnsi="仿宋" w:hint="eastAsia"/>
          <w:sz w:val="28"/>
          <w:szCs w:val="28"/>
        </w:rPr>
        <w:t>。</w:t>
      </w:r>
    </w:p>
    <w:p w:rsidR="00746273" w:rsidRDefault="00746273" w:rsidP="00A70301">
      <w:pPr>
        <w:widowControl/>
        <w:spacing w:line="480" w:lineRule="exact"/>
        <w:ind w:firstLineChars="200" w:firstLine="560"/>
        <w:jc w:val="left"/>
        <w:rPr>
          <w:rFonts w:ascii="仿宋" w:eastAsia="仿宋" w:hAnsi="仿宋"/>
          <w:sz w:val="28"/>
          <w:szCs w:val="28"/>
        </w:rPr>
      </w:pPr>
    </w:p>
    <w:p w:rsidR="00746273" w:rsidRPr="00D05798" w:rsidRDefault="00560A22" w:rsidP="00A70301">
      <w:pPr>
        <w:widowControl/>
        <w:spacing w:line="480" w:lineRule="exact"/>
        <w:jc w:val="center"/>
        <w:rPr>
          <w:rFonts w:ascii="黑体" w:eastAsia="黑体" w:hAnsi="黑体"/>
          <w:bCs/>
          <w:sz w:val="32"/>
          <w:szCs w:val="32"/>
        </w:rPr>
      </w:pPr>
      <w:r w:rsidRPr="00D05798">
        <w:rPr>
          <w:rFonts w:ascii="黑体" w:eastAsia="黑体" w:hAnsi="黑体" w:hint="eastAsia"/>
          <w:bCs/>
          <w:sz w:val="32"/>
          <w:szCs w:val="32"/>
        </w:rPr>
        <w:t>XX</w:t>
      </w:r>
      <w:r w:rsidR="001A7F10" w:rsidRPr="00D05798">
        <w:rPr>
          <w:rFonts w:ascii="黑体" w:eastAsia="黑体" w:hAnsi="黑体" w:hint="eastAsia"/>
          <w:bCs/>
          <w:sz w:val="32"/>
          <w:szCs w:val="32"/>
        </w:rPr>
        <w:t>专业</w:t>
      </w:r>
      <w:r w:rsidR="003F7BFC">
        <w:rPr>
          <w:rFonts w:ascii="黑体" w:eastAsia="黑体" w:hAnsi="黑体" w:hint="eastAsia"/>
          <w:bCs/>
          <w:sz w:val="32"/>
          <w:szCs w:val="32"/>
        </w:rPr>
        <w:t>（或</w:t>
      </w:r>
      <w:r w:rsidR="003F7BFC" w:rsidRPr="00D05798">
        <w:rPr>
          <w:rFonts w:ascii="黑体" w:eastAsia="黑体" w:hAnsi="黑体" w:hint="eastAsia"/>
          <w:bCs/>
          <w:sz w:val="32"/>
          <w:szCs w:val="32"/>
        </w:rPr>
        <w:t>一级学科</w:t>
      </w:r>
      <w:r w:rsidR="003F7BFC">
        <w:rPr>
          <w:rFonts w:ascii="黑体" w:eastAsia="黑体" w:hAnsi="黑体" w:hint="eastAsia"/>
          <w:bCs/>
          <w:sz w:val="32"/>
          <w:szCs w:val="32"/>
        </w:rPr>
        <w:t>）</w:t>
      </w:r>
      <w:r w:rsidR="00AE5C3B" w:rsidRPr="00D05798">
        <w:rPr>
          <w:rFonts w:ascii="黑体" w:eastAsia="黑体" w:hAnsi="黑体" w:hint="eastAsia"/>
          <w:bCs/>
          <w:sz w:val="32"/>
          <w:szCs w:val="32"/>
        </w:rPr>
        <w:t>学术学位硕士</w:t>
      </w:r>
      <w:r w:rsidRPr="00D05798">
        <w:rPr>
          <w:rFonts w:ascii="黑体" w:eastAsia="黑体" w:hAnsi="黑体" w:hint="eastAsia"/>
          <w:bCs/>
          <w:sz w:val="32"/>
          <w:szCs w:val="32"/>
        </w:rPr>
        <w:t>研究生培养方案</w:t>
      </w:r>
    </w:p>
    <w:p w:rsidR="00F027BE" w:rsidRPr="00D82052" w:rsidRDefault="00F027BE" w:rsidP="00A70301">
      <w:pPr>
        <w:widowControl/>
        <w:spacing w:line="480" w:lineRule="exact"/>
        <w:jc w:val="center"/>
        <w:rPr>
          <w:rFonts w:ascii="仿宋" w:eastAsia="仿宋" w:hAnsi="仿宋"/>
          <w:b/>
          <w:bCs/>
          <w:sz w:val="28"/>
          <w:szCs w:val="28"/>
        </w:rPr>
      </w:pPr>
      <w:r w:rsidRPr="00D82052">
        <w:rPr>
          <w:rFonts w:ascii="仿宋" w:eastAsia="仿宋" w:hAnsi="仿宋"/>
          <w:b/>
          <w:bCs/>
          <w:sz w:val="28"/>
          <w:szCs w:val="28"/>
        </w:rPr>
        <w:t>（</w:t>
      </w:r>
      <w:r w:rsidR="001A7F10" w:rsidRPr="00D82052">
        <w:rPr>
          <w:rFonts w:ascii="仿宋" w:eastAsia="仿宋" w:hAnsi="仿宋" w:hint="eastAsia"/>
          <w:b/>
          <w:bCs/>
          <w:sz w:val="28"/>
          <w:szCs w:val="28"/>
        </w:rPr>
        <w:t>专业</w:t>
      </w:r>
      <w:r w:rsidR="003F7BFC" w:rsidRPr="00D82052">
        <w:rPr>
          <w:rFonts w:ascii="仿宋" w:eastAsia="仿宋" w:hAnsi="仿宋" w:hint="eastAsia"/>
          <w:b/>
          <w:bCs/>
          <w:sz w:val="28"/>
          <w:szCs w:val="28"/>
        </w:rPr>
        <w:t>或一级学科</w:t>
      </w:r>
      <w:r w:rsidRPr="00D82052">
        <w:rPr>
          <w:rFonts w:ascii="仿宋" w:eastAsia="仿宋" w:hAnsi="仿宋"/>
          <w:b/>
          <w:bCs/>
          <w:sz w:val="28"/>
          <w:szCs w:val="28"/>
        </w:rPr>
        <w:t>代码：</w:t>
      </w:r>
      <w:r w:rsidRPr="00D82052">
        <w:rPr>
          <w:rFonts w:ascii="仿宋" w:eastAsia="仿宋" w:hAnsi="仿宋" w:hint="eastAsia"/>
          <w:b/>
          <w:bCs/>
          <w:sz w:val="28"/>
          <w:szCs w:val="28"/>
        </w:rPr>
        <w:t xml:space="preserve">  </w:t>
      </w:r>
      <w:r w:rsidR="00C1219E">
        <w:rPr>
          <w:rFonts w:ascii="仿宋" w:eastAsia="仿宋" w:hAnsi="仿宋" w:hint="eastAsia"/>
          <w:b/>
          <w:bCs/>
          <w:sz w:val="28"/>
          <w:szCs w:val="28"/>
        </w:rPr>
        <w:t xml:space="preserve">  </w:t>
      </w:r>
      <w:r w:rsidRPr="00D82052">
        <w:rPr>
          <w:rFonts w:ascii="仿宋" w:eastAsia="仿宋" w:hAnsi="仿宋" w:hint="eastAsia"/>
          <w:b/>
          <w:bCs/>
          <w:sz w:val="28"/>
          <w:szCs w:val="28"/>
        </w:rPr>
        <w:t xml:space="preserve"> </w:t>
      </w:r>
      <w:r w:rsidRPr="00D82052">
        <w:rPr>
          <w:rFonts w:ascii="仿宋" w:eastAsia="仿宋" w:hAnsi="仿宋"/>
          <w:b/>
          <w:bCs/>
          <w:sz w:val="28"/>
          <w:szCs w:val="28"/>
        </w:rPr>
        <w:t xml:space="preserve">授 </w:t>
      </w:r>
      <w:r w:rsidRPr="00D82052">
        <w:rPr>
          <w:rFonts w:ascii="仿宋" w:eastAsia="仿宋" w:hAnsi="仿宋" w:hint="eastAsia"/>
          <w:b/>
          <w:bCs/>
          <w:sz w:val="28"/>
          <w:szCs w:val="28"/>
        </w:rPr>
        <w:t>xx学硕士</w:t>
      </w:r>
      <w:r w:rsidRPr="00D82052">
        <w:rPr>
          <w:rFonts w:ascii="仿宋" w:eastAsia="仿宋" w:hAnsi="仿宋"/>
          <w:b/>
          <w:bCs/>
          <w:sz w:val="28"/>
          <w:szCs w:val="28"/>
        </w:rPr>
        <w:t>学位）</w:t>
      </w:r>
    </w:p>
    <w:p w:rsidR="00560A22" w:rsidRPr="00AE5C3B" w:rsidRDefault="00560A22" w:rsidP="003667E9">
      <w:pPr>
        <w:spacing w:beforeLines="50" w:line="480" w:lineRule="exact"/>
        <w:ind w:firstLineChars="200" w:firstLine="560"/>
        <w:rPr>
          <w:rFonts w:ascii="仿宋" w:eastAsia="仿宋" w:hAnsi="仿宋"/>
          <w:sz w:val="28"/>
          <w:szCs w:val="28"/>
        </w:rPr>
      </w:pPr>
      <w:r w:rsidRPr="00AE5C3B">
        <w:rPr>
          <w:rFonts w:ascii="仿宋" w:eastAsia="仿宋" w:hAnsi="仿宋" w:hint="eastAsia"/>
          <w:sz w:val="28"/>
          <w:szCs w:val="28"/>
        </w:rPr>
        <w:t>一、培养目标</w:t>
      </w:r>
    </w:p>
    <w:p w:rsidR="00560A22" w:rsidRPr="00AE5C3B" w:rsidRDefault="00560A22"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二、研究方向</w:t>
      </w:r>
    </w:p>
    <w:p w:rsidR="00560A22" w:rsidRPr="00AE5C3B" w:rsidRDefault="007F04DE"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三、培养方式</w:t>
      </w:r>
    </w:p>
    <w:p w:rsidR="007F04DE" w:rsidRPr="00AE5C3B" w:rsidRDefault="007F04DE"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四、学制与学习年限</w:t>
      </w:r>
    </w:p>
    <w:p w:rsidR="00560A22" w:rsidRPr="00AE5C3B" w:rsidRDefault="007F04DE"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五</w:t>
      </w:r>
      <w:r w:rsidR="00560A22" w:rsidRPr="00AE5C3B">
        <w:rPr>
          <w:rFonts w:ascii="仿宋" w:eastAsia="仿宋" w:hAnsi="仿宋" w:hint="eastAsia"/>
          <w:sz w:val="28"/>
          <w:szCs w:val="28"/>
        </w:rPr>
        <w:t>、</w:t>
      </w:r>
      <w:r w:rsidR="00560A22" w:rsidRPr="00AE5C3B">
        <w:rPr>
          <w:rFonts w:ascii="仿宋" w:eastAsia="仿宋" w:hAnsi="仿宋"/>
          <w:sz w:val="28"/>
          <w:szCs w:val="28"/>
        </w:rPr>
        <w:t>课程设置</w:t>
      </w:r>
    </w:p>
    <w:p w:rsidR="007F04DE" w:rsidRDefault="007F04DE"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六</w:t>
      </w:r>
      <w:r w:rsidR="00560A22" w:rsidRPr="00AE5C3B">
        <w:rPr>
          <w:rFonts w:ascii="仿宋" w:eastAsia="仿宋" w:hAnsi="仿宋" w:hint="eastAsia"/>
          <w:sz w:val="28"/>
          <w:szCs w:val="28"/>
        </w:rPr>
        <w:t>、</w:t>
      </w:r>
      <w:r w:rsidRPr="00AE5C3B">
        <w:rPr>
          <w:rFonts w:ascii="仿宋" w:eastAsia="仿宋" w:hAnsi="仿宋" w:hint="eastAsia"/>
          <w:sz w:val="28"/>
          <w:szCs w:val="28"/>
        </w:rPr>
        <w:t>必修环节</w:t>
      </w:r>
    </w:p>
    <w:p w:rsidR="00E271B5" w:rsidRDefault="005C3AA3" w:rsidP="00A70301">
      <w:pPr>
        <w:spacing w:line="480" w:lineRule="exact"/>
        <w:ind w:firstLineChars="200" w:firstLine="560"/>
        <w:rPr>
          <w:rFonts w:ascii="仿宋" w:eastAsia="仿宋" w:hAnsi="仿宋"/>
          <w:sz w:val="28"/>
          <w:szCs w:val="28"/>
        </w:rPr>
      </w:pPr>
      <w:r>
        <w:rPr>
          <w:rFonts w:ascii="仿宋" w:eastAsia="仿宋" w:hAnsi="仿宋" w:hint="eastAsia"/>
          <w:sz w:val="28"/>
          <w:szCs w:val="28"/>
        </w:rPr>
        <w:t>1.</w:t>
      </w:r>
      <w:r w:rsidR="0086395D">
        <w:rPr>
          <w:rFonts w:ascii="仿宋" w:eastAsia="仿宋" w:hAnsi="仿宋" w:hint="eastAsia"/>
          <w:sz w:val="28"/>
          <w:szCs w:val="28"/>
        </w:rPr>
        <w:t>文献</w:t>
      </w:r>
      <w:r w:rsidR="00E271B5">
        <w:rPr>
          <w:rFonts w:ascii="仿宋" w:eastAsia="仿宋" w:hAnsi="仿宋" w:hint="eastAsia"/>
          <w:sz w:val="28"/>
          <w:szCs w:val="28"/>
        </w:rPr>
        <w:t>研读</w:t>
      </w:r>
    </w:p>
    <w:p w:rsidR="000E4AE0" w:rsidRDefault="000E4AE0" w:rsidP="00A70301">
      <w:pPr>
        <w:spacing w:line="480" w:lineRule="exact"/>
        <w:ind w:firstLineChars="200" w:firstLine="560"/>
        <w:rPr>
          <w:rFonts w:ascii="仿宋" w:eastAsia="仿宋" w:hAnsi="仿宋"/>
          <w:sz w:val="28"/>
          <w:szCs w:val="28"/>
        </w:rPr>
      </w:pPr>
      <w:r>
        <w:rPr>
          <w:rFonts w:ascii="仿宋" w:eastAsia="仿宋" w:hAnsi="仿宋" w:hint="eastAsia"/>
          <w:sz w:val="28"/>
          <w:szCs w:val="28"/>
        </w:rPr>
        <w:t>2.学术讲座</w:t>
      </w:r>
    </w:p>
    <w:p w:rsidR="00E271B5" w:rsidRDefault="000E4AE0" w:rsidP="00A70301">
      <w:pPr>
        <w:spacing w:line="480" w:lineRule="exact"/>
        <w:ind w:firstLineChars="200" w:firstLine="560"/>
        <w:rPr>
          <w:rFonts w:ascii="仿宋" w:eastAsia="仿宋" w:hAnsi="仿宋"/>
          <w:sz w:val="28"/>
          <w:szCs w:val="28"/>
        </w:rPr>
      </w:pPr>
      <w:r>
        <w:rPr>
          <w:rFonts w:ascii="仿宋" w:eastAsia="仿宋" w:hAnsi="仿宋" w:hint="eastAsia"/>
          <w:sz w:val="28"/>
          <w:szCs w:val="28"/>
        </w:rPr>
        <w:t>3</w:t>
      </w:r>
      <w:r w:rsidR="005C3AA3">
        <w:rPr>
          <w:rFonts w:ascii="仿宋" w:eastAsia="仿宋" w:hAnsi="仿宋" w:hint="eastAsia"/>
          <w:sz w:val="28"/>
          <w:szCs w:val="28"/>
        </w:rPr>
        <w:t>.</w:t>
      </w:r>
      <w:r w:rsidR="005C3AA3" w:rsidRPr="002F39A3">
        <w:rPr>
          <w:rFonts w:ascii="仿宋" w:eastAsia="仿宋" w:hAnsi="仿宋" w:hint="eastAsia"/>
          <w:sz w:val="28"/>
          <w:szCs w:val="28"/>
        </w:rPr>
        <w:t>中期考核</w:t>
      </w:r>
    </w:p>
    <w:p w:rsidR="00544C6B" w:rsidRDefault="000E4AE0" w:rsidP="00A70301">
      <w:pPr>
        <w:spacing w:line="480" w:lineRule="exact"/>
        <w:ind w:firstLineChars="200" w:firstLine="560"/>
        <w:rPr>
          <w:rFonts w:ascii="仿宋" w:eastAsia="仿宋" w:hAnsi="仿宋"/>
          <w:sz w:val="28"/>
          <w:szCs w:val="28"/>
        </w:rPr>
      </w:pPr>
      <w:r>
        <w:rPr>
          <w:rFonts w:ascii="仿宋" w:eastAsia="仿宋" w:hAnsi="仿宋" w:hint="eastAsia"/>
          <w:sz w:val="28"/>
          <w:szCs w:val="28"/>
        </w:rPr>
        <w:t>4</w:t>
      </w:r>
      <w:r w:rsidR="005C3AA3">
        <w:rPr>
          <w:rFonts w:ascii="仿宋" w:eastAsia="仿宋" w:hAnsi="仿宋" w:hint="eastAsia"/>
          <w:sz w:val="28"/>
          <w:szCs w:val="28"/>
        </w:rPr>
        <w:t>.</w:t>
      </w:r>
      <w:r w:rsidR="00544C6B">
        <w:rPr>
          <w:rFonts w:ascii="仿宋" w:eastAsia="仿宋" w:hAnsi="仿宋" w:hint="eastAsia"/>
          <w:sz w:val="28"/>
          <w:szCs w:val="28"/>
        </w:rPr>
        <w:t>科研训练</w:t>
      </w:r>
    </w:p>
    <w:p w:rsidR="00E271B5" w:rsidRDefault="00A2554D" w:rsidP="00A70301">
      <w:pPr>
        <w:spacing w:line="480" w:lineRule="exact"/>
        <w:ind w:firstLineChars="200" w:firstLine="560"/>
        <w:rPr>
          <w:rFonts w:ascii="仿宋" w:eastAsia="仿宋" w:hAnsi="仿宋"/>
          <w:sz w:val="28"/>
          <w:szCs w:val="28"/>
        </w:rPr>
      </w:pPr>
      <w:r>
        <w:rPr>
          <w:rFonts w:ascii="仿宋" w:eastAsia="仿宋" w:hAnsi="仿宋" w:hint="eastAsia"/>
          <w:sz w:val="28"/>
          <w:szCs w:val="28"/>
        </w:rPr>
        <w:t>5</w:t>
      </w:r>
      <w:r w:rsidR="00544C6B">
        <w:rPr>
          <w:rFonts w:ascii="仿宋" w:eastAsia="仿宋" w:hAnsi="仿宋" w:hint="eastAsia"/>
          <w:sz w:val="28"/>
          <w:szCs w:val="28"/>
        </w:rPr>
        <w:t>.</w:t>
      </w:r>
      <w:r w:rsidR="005C3AA3">
        <w:rPr>
          <w:rFonts w:ascii="仿宋" w:eastAsia="仿宋" w:hAnsi="仿宋" w:hint="eastAsia"/>
          <w:sz w:val="28"/>
          <w:szCs w:val="28"/>
        </w:rPr>
        <w:t>社会实践</w:t>
      </w:r>
    </w:p>
    <w:p w:rsidR="00560A22" w:rsidRPr="00AE5C3B" w:rsidRDefault="007F04DE"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七、</w:t>
      </w:r>
      <w:r w:rsidR="00560A22" w:rsidRPr="00AE5C3B">
        <w:rPr>
          <w:rFonts w:ascii="仿宋" w:eastAsia="仿宋" w:hAnsi="仿宋" w:hint="eastAsia"/>
          <w:sz w:val="28"/>
          <w:szCs w:val="28"/>
        </w:rPr>
        <w:t>学位论文</w:t>
      </w:r>
    </w:p>
    <w:p w:rsidR="00560A22" w:rsidRPr="00AE5C3B" w:rsidRDefault="00560A22"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1.论文选题</w:t>
      </w:r>
    </w:p>
    <w:p w:rsidR="00560A22" w:rsidRPr="00AE5C3B" w:rsidRDefault="00560A22"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2.</w:t>
      </w:r>
      <w:r w:rsidR="005C3AA3">
        <w:rPr>
          <w:rFonts w:ascii="仿宋" w:eastAsia="仿宋" w:hAnsi="仿宋" w:hint="eastAsia"/>
          <w:sz w:val="28"/>
          <w:szCs w:val="28"/>
        </w:rPr>
        <w:t>开题报告</w:t>
      </w:r>
    </w:p>
    <w:p w:rsidR="00560A22" w:rsidRPr="00AE5C3B" w:rsidRDefault="00560A22"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3.</w:t>
      </w:r>
      <w:r w:rsidR="005C3AA3">
        <w:rPr>
          <w:rFonts w:ascii="仿宋" w:eastAsia="仿宋" w:hAnsi="仿宋" w:hint="eastAsia"/>
          <w:sz w:val="28"/>
          <w:szCs w:val="28"/>
        </w:rPr>
        <w:t>论文撰写</w:t>
      </w:r>
    </w:p>
    <w:p w:rsidR="003F7BFC" w:rsidRDefault="00560A22"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4.</w:t>
      </w:r>
      <w:r w:rsidR="006D52FA">
        <w:rPr>
          <w:rFonts w:ascii="仿宋" w:eastAsia="仿宋" w:hAnsi="仿宋" w:hint="eastAsia"/>
          <w:sz w:val="28"/>
          <w:szCs w:val="28"/>
        </w:rPr>
        <w:t>论文答辩</w:t>
      </w:r>
    </w:p>
    <w:p w:rsidR="003F7BFC" w:rsidRDefault="00560A22" w:rsidP="00A70301">
      <w:pPr>
        <w:spacing w:line="480" w:lineRule="exact"/>
        <w:ind w:firstLineChars="200" w:firstLine="560"/>
        <w:rPr>
          <w:rFonts w:ascii="仿宋" w:eastAsia="仿宋" w:hAnsi="仿宋"/>
          <w:sz w:val="28"/>
          <w:szCs w:val="28"/>
        </w:rPr>
      </w:pPr>
      <w:r w:rsidRPr="00AE5C3B">
        <w:rPr>
          <w:rFonts w:ascii="仿宋" w:eastAsia="仿宋" w:hAnsi="仿宋" w:hint="eastAsia"/>
          <w:sz w:val="28"/>
          <w:szCs w:val="28"/>
        </w:rPr>
        <w:t>5.</w:t>
      </w:r>
      <w:r w:rsidR="00D576C6">
        <w:rPr>
          <w:rFonts w:ascii="仿宋" w:eastAsia="仿宋" w:hAnsi="仿宋" w:hint="eastAsia"/>
          <w:sz w:val="28"/>
          <w:szCs w:val="28"/>
        </w:rPr>
        <w:t>发表</w:t>
      </w:r>
      <w:r w:rsidR="006D52FA">
        <w:rPr>
          <w:rFonts w:ascii="仿宋" w:eastAsia="仿宋" w:hAnsi="仿宋" w:hint="eastAsia"/>
          <w:sz w:val="28"/>
          <w:szCs w:val="28"/>
        </w:rPr>
        <w:t>论文</w:t>
      </w:r>
    </w:p>
    <w:p w:rsidR="000E0FAE" w:rsidRDefault="000E0FAE">
      <w:pPr>
        <w:widowControl/>
        <w:jc w:val="left"/>
        <w:rPr>
          <w:rFonts w:ascii="仿宋" w:eastAsia="仿宋" w:hAnsi="仿宋"/>
          <w:sz w:val="28"/>
          <w:szCs w:val="28"/>
        </w:rPr>
      </w:pPr>
      <w:r>
        <w:rPr>
          <w:rFonts w:ascii="仿宋" w:eastAsia="仿宋" w:hAnsi="仿宋"/>
          <w:sz w:val="28"/>
          <w:szCs w:val="28"/>
        </w:rPr>
        <w:br w:type="page"/>
      </w:r>
    </w:p>
    <w:p w:rsidR="00560A22" w:rsidRPr="00D81B2A" w:rsidRDefault="00560A22" w:rsidP="00D81B2A">
      <w:pPr>
        <w:jc w:val="center"/>
        <w:rPr>
          <w:rFonts w:ascii="黑体" w:eastAsia="黑体" w:hAnsi="黑体"/>
          <w:sz w:val="28"/>
          <w:szCs w:val="28"/>
        </w:rPr>
      </w:pPr>
      <w:r w:rsidRPr="00D81B2A">
        <w:rPr>
          <w:rFonts w:ascii="黑体" w:eastAsia="黑体" w:hAnsi="黑体" w:hint="eastAsia"/>
          <w:sz w:val="28"/>
          <w:szCs w:val="28"/>
        </w:rPr>
        <w:lastRenderedPageBreak/>
        <w:t>X</w:t>
      </w:r>
      <w:r w:rsidR="00D81B2A" w:rsidRPr="00D81B2A">
        <w:rPr>
          <w:rFonts w:ascii="黑体" w:eastAsia="黑体" w:hAnsi="黑体" w:hint="eastAsia"/>
          <w:sz w:val="28"/>
          <w:szCs w:val="28"/>
        </w:rPr>
        <w:t>X</w:t>
      </w:r>
      <w:r w:rsidR="0040142E" w:rsidRPr="00D81B2A">
        <w:rPr>
          <w:rFonts w:ascii="黑体" w:eastAsia="黑体" w:hAnsi="黑体" w:hint="eastAsia"/>
          <w:sz w:val="28"/>
          <w:szCs w:val="28"/>
        </w:rPr>
        <w:t>专业</w:t>
      </w:r>
      <w:r w:rsidR="00942EF7">
        <w:rPr>
          <w:rFonts w:ascii="黑体" w:eastAsia="黑体" w:hAnsi="黑体" w:hint="eastAsia"/>
          <w:sz w:val="28"/>
          <w:szCs w:val="28"/>
        </w:rPr>
        <w:t>（或</w:t>
      </w:r>
      <w:r w:rsidR="00942EF7" w:rsidRPr="00D81B2A">
        <w:rPr>
          <w:rFonts w:ascii="黑体" w:eastAsia="黑体" w:hAnsi="黑体" w:hint="eastAsia"/>
          <w:sz w:val="28"/>
          <w:szCs w:val="28"/>
        </w:rPr>
        <w:t>一级学科</w:t>
      </w:r>
      <w:r w:rsidR="00942EF7">
        <w:rPr>
          <w:rFonts w:ascii="黑体" w:eastAsia="黑体" w:hAnsi="黑体" w:hint="eastAsia"/>
          <w:sz w:val="28"/>
          <w:szCs w:val="28"/>
        </w:rPr>
        <w:t>）</w:t>
      </w:r>
      <w:r w:rsidR="00F25571">
        <w:rPr>
          <w:rFonts w:ascii="黑体" w:eastAsia="黑体" w:hAnsi="黑体" w:hint="eastAsia"/>
          <w:sz w:val="28"/>
          <w:szCs w:val="28"/>
        </w:rPr>
        <w:t>学术学位硕士研究生培养</w:t>
      </w:r>
      <w:r w:rsidRPr="00D81B2A">
        <w:rPr>
          <w:rFonts w:ascii="黑体" w:eastAsia="黑体" w:hAnsi="黑体" w:hint="eastAsia"/>
          <w:sz w:val="28"/>
          <w:szCs w:val="28"/>
        </w:rPr>
        <w:t>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1"/>
        <w:gridCol w:w="1090"/>
        <w:gridCol w:w="2238"/>
        <w:gridCol w:w="2408"/>
        <w:gridCol w:w="709"/>
        <w:gridCol w:w="635"/>
        <w:gridCol w:w="1115"/>
      </w:tblGrid>
      <w:tr w:rsidR="00DE3D29" w:rsidTr="00C16476">
        <w:trPr>
          <w:trHeight w:val="340"/>
          <w:tblHeader/>
          <w:jc w:val="center"/>
        </w:trPr>
        <w:tc>
          <w:tcPr>
            <w:tcW w:w="1029" w:type="pct"/>
            <w:gridSpan w:val="2"/>
            <w:shd w:val="clear" w:color="auto" w:fill="FFFFFF"/>
            <w:vAlign w:val="center"/>
          </w:tcPr>
          <w:p w:rsidR="00C27411" w:rsidRDefault="00C27411" w:rsidP="000325DA">
            <w:pPr>
              <w:adjustRightInd w:val="0"/>
              <w:snapToGrid w:val="0"/>
              <w:jc w:val="center"/>
              <w:rPr>
                <w:rFonts w:ascii="宋体" w:hAnsi="宋体"/>
                <w:b/>
                <w:color w:val="000000"/>
                <w:szCs w:val="21"/>
              </w:rPr>
            </w:pPr>
            <w:r>
              <w:rPr>
                <w:rFonts w:ascii="宋体" w:hAnsi="宋体" w:hint="eastAsia"/>
                <w:b/>
                <w:color w:val="000000"/>
                <w:szCs w:val="21"/>
              </w:rPr>
              <w:t>类  别</w:t>
            </w:r>
          </w:p>
        </w:tc>
        <w:tc>
          <w:tcPr>
            <w:tcW w:w="1251" w:type="pct"/>
            <w:shd w:val="clear" w:color="auto" w:fill="FFFFFF"/>
            <w:vAlign w:val="center"/>
          </w:tcPr>
          <w:p w:rsidR="00C27411" w:rsidRDefault="00C27411" w:rsidP="000325DA">
            <w:pPr>
              <w:adjustRightInd w:val="0"/>
              <w:snapToGrid w:val="0"/>
              <w:jc w:val="center"/>
              <w:rPr>
                <w:rFonts w:ascii="宋体" w:hAnsi="宋体"/>
                <w:b/>
                <w:color w:val="000000"/>
                <w:szCs w:val="21"/>
              </w:rPr>
            </w:pPr>
            <w:r>
              <w:rPr>
                <w:rFonts w:ascii="宋体" w:hAnsi="宋体" w:hint="eastAsia"/>
                <w:b/>
                <w:color w:val="000000"/>
                <w:szCs w:val="21"/>
              </w:rPr>
              <w:t>中文名称</w:t>
            </w:r>
          </w:p>
        </w:tc>
        <w:tc>
          <w:tcPr>
            <w:tcW w:w="1346" w:type="pct"/>
            <w:shd w:val="clear" w:color="auto" w:fill="FFFFFF"/>
            <w:vAlign w:val="center"/>
          </w:tcPr>
          <w:p w:rsidR="00C27411" w:rsidRDefault="00C27411" w:rsidP="000325DA">
            <w:pPr>
              <w:adjustRightInd w:val="0"/>
              <w:snapToGrid w:val="0"/>
              <w:jc w:val="center"/>
              <w:rPr>
                <w:rFonts w:ascii="宋体" w:hAnsi="宋体"/>
                <w:b/>
                <w:color w:val="000000"/>
                <w:szCs w:val="21"/>
              </w:rPr>
            </w:pPr>
            <w:r>
              <w:rPr>
                <w:rFonts w:ascii="宋体" w:hAnsi="宋体" w:hint="eastAsia"/>
                <w:b/>
                <w:color w:val="000000"/>
                <w:szCs w:val="21"/>
              </w:rPr>
              <w:t>英文名称</w:t>
            </w:r>
          </w:p>
        </w:tc>
        <w:tc>
          <w:tcPr>
            <w:tcW w:w="396" w:type="pct"/>
            <w:shd w:val="clear" w:color="auto" w:fill="FFFFFF"/>
            <w:vAlign w:val="center"/>
          </w:tcPr>
          <w:p w:rsidR="00C27411" w:rsidRDefault="00C27411" w:rsidP="00561DC0">
            <w:pPr>
              <w:adjustRightInd w:val="0"/>
              <w:snapToGrid w:val="0"/>
              <w:jc w:val="center"/>
              <w:rPr>
                <w:rFonts w:ascii="宋体" w:hAnsi="宋体"/>
                <w:b/>
                <w:color w:val="000000"/>
                <w:szCs w:val="21"/>
              </w:rPr>
            </w:pPr>
            <w:r>
              <w:rPr>
                <w:rFonts w:ascii="宋体" w:hAnsi="宋体" w:hint="eastAsia"/>
                <w:b/>
                <w:color w:val="000000"/>
                <w:szCs w:val="21"/>
              </w:rPr>
              <w:t>学分</w:t>
            </w:r>
          </w:p>
        </w:tc>
        <w:tc>
          <w:tcPr>
            <w:tcW w:w="355" w:type="pct"/>
            <w:shd w:val="clear" w:color="auto" w:fill="FFFFFF"/>
            <w:vAlign w:val="center"/>
          </w:tcPr>
          <w:p w:rsidR="00C27411" w:rsidRDefault="007D0E0E" w:rsidP="00561DC0">
            <w:pPr>
              <w:adjustRightInd w:val="0"/>
              <w:snapToGrid w:val="0"/>
              <w:ind w:rightChars="-38" w:right="-80"/>
              <w:jc w:val="center"/>
              <w:rPr>
                <w:rFonts w:ascii="宋体" w:hAnsi="宋体"/>
                <w:b/>
                <w:color w:val="000000"/>
                <w:szCs w:val="21"/>
              </w:rPr>
            </w:pPr>
            <w:r>
              <w:rPr>
                <w:rFonts w:ascii="宋体" w:hAnsi="宋体" w:hint="eastAsia"/>
                <w:b/>
                <w:color w:val="000000"/>
                <w:szCs w:val="21"/>
              </w:rPr>
              <w:t>学时</w:t>
            </w:r>
          </w:p>
        </w:tc>
        <w:tc>
          <w:tcPr>
            <w:tcW w:w="623" w:type="pct"/>
            <w:shd w:val="clear" w:color="auto" w:fill="FFFFFF"/>
            <w:vAlign w:val="center"/>
          </w:tcPr>
          <w:p w:rsidR="00C27411" w:rsidRDefault="00C27411" w:rsidP="000325DA">
            <w:pPr>
              <w:adjustRightInd w:val="0"/>
              <w:snapToGrid w:val="0"/>
              <w:ind w:leftChars="-31" w:left="-65" w:rightChars="-38" w:right="-80"/>
              <w:jc w:val="center"/>
              <w:rPr>
                <w:rFonts w:ascii="宋体" w:hAnsi="宋体"/>
                <w:b/>
                <w:color w:val="000000"/>
                <w:szCs w:val="21"/>
              </w:rPr>
            </w:pPr>
            <w:r>
              <w:rPr>
                <w:rFonts w:ascii="宋体" w:hAnsi="宋体" w:hint="eastAsia"/>
                <w:b/>
                <w:color w:val="000000"/>
                <w:szCs w:val="21"/>
              </w:rPr>
              <w:t>备注</w:t>
            </w:r>
          </w:p>
        </w:tc>
      </w:tr>
      <w:tr w:rsidR="00DE3D29" w:rsidTr="00C16476">
        <w:trPr>
          <w:cantSplit/>
          <w:trHeight w:val="340"/>
          <w:jc w:val="center"/>
        </w:trPr>
        <w:tc>
          <w:tcPr>
            <w:tcW w:w="420" w:type="pct"/>
            <w:vMerge w:val="restart"/>
            <w:shd w:val="clear" w:color="auto" w:fill="FFFFFF"/>
            <w:vAlign w:val="center"/>
          </w:tcPr>
          <w:p w:rsidR="00D26918" w:rsidRDefault="00D26918" w:rsidP="00D26918">
            <w:pPr>
              <w:adjustRightInd w:val="0"/>
              <w:snapToGrid w:val="0"/>
              <w:jc w:val="center"/>
              <w:rPr>
                <w:rFonts w:ascii="宋体" w:hAnsi="宋体"/>
                <w:color w:val="000000"/>
                <w:szCs w:val="21"/>
              </w:rPr>
            </w:pPr>
            <w:r>
              <w:rPr>
                <w:rFonts w:ascii="宋体" w:hAnsi="宋体" w:hint="eastAsia"/>
                <w:color w:val="000000"/>
                <w:szCs w:val="21"/>
              </w:rPr>
              <w:t>必</w:t>
            </w:r>
          </w:p>
          <w:p w:rsidR="00D26918" w:rsidRDefault="00D26918" w:rsidP="00D26918">
            <w:pPr>
              <w:adjustRightInd w:val="0"/>
              <w:snapToGrid w:val="0"/>
              <w:jc w:val="center"/>
              <w:rPr>
                <w:rFonts w:ascii="宋体" w:hAnsi="宋体"/>
                <w:color w:val="000000"/>
                <w:szCs w:val="21"/>
              </w:rPr>
            </w:pPr>
          </w:p>
          <w:p w:rsidR="00D26918" w:rsidRDefault="00D26918" w:rsidP="00D26918">
            <w:pPr>
              <w:adjustRightInd w:val="0"/>
              <w:snapToGrid w:val="0"/>
              <w:jc w:val="center"/>
              <w:rPr>
                <w:rFonts w:ascii="宋体" w:hAnsi="宋体"/>
                <w:color w:val="000000"/>
                <w:szCs w:val="21"/>
              </w:rPr>
            </w:pPr>
            <w:r>
              <w:rPr>
                <w:rFonts w:ascii="宋体" w:hAnsi="宋体" w:hint="eastAsia"/>
                <w:color w:val="000000"/>
                <w:szCs w:val="21"/>
              </w:rPr>
              <w:t>修</w:t>
            </w:r>
          </w:p>
          <w:p w:rsidR="00D26918" w:rsidRDefault="00D26918" w:rsidP="00D26918">
            <w:pPr>
              <w:adjustRightInd w:val="0"/>
              <w:snapToGrid w:val="0"/>
              <w:jc w:val="center"/>
              <w:rPr>
                <w:rFonts w:ascii="宋体" w:hAnsi="宋体"/>
                <w:color w:val="000000"/>
                <w:szCs w:val="21"/>
              </w:rPr>
            </w:pPr>
          </w:p>
          <w:p w:rsidR="00C27411" w:rsidRDefault="00D26918" w:rsidP="00D26918">
            <w:pPr>
              <w:adjustRightInd w:val="0"/>
              <w:snapToGrid w:val="0"/>
              <w:jc w:val="center"/>
              <w:rPr>
                <w:rFonts w:ascii="宋体" w:hAnsi="宋体"/>
                <w:color w:val="000000"/>
                <w:szCs w:val="21"/>
              </w:rPr>
            </w:pPr>
            <w:r>
              <w:rPr>
                <w:rFonts w:ascii="宋体" w:hAnsi="宋体" w:hint="eastAsia"/>
                <w:color w:val="000000"/>
                <w:szCs w:val="21"/>
              </w:rPr>
              <w:t>课</w:t>
            </w:r>
          </w:p>
        </w:tc>
        <w:tc>
          <w:tcPr>
            <w:tcW w:w="609" w:type="pct"/>
            <w:vMerge w:val="restart"/>
            <w:shd w:val="clear" w:color="auto" w:fill="FFFFFF"/>
            <w:vAlign w:val="center"/>
          </w:tcPr>
          <w:p w:rsidR="00C27411" w:rsidRDefault="00C27411" w:rsidP="00E56EFE">
            <w:pPr>
              <w:adjustRightInd w:val="0"/>
              <w:snapToGrid w:val="0"/>
              <w:jc w:val="center"/>
              <w:rPr>
                <w:rFonts w:ascii="宋体" w:hAnsi="宋体"/>
                <w:color w:val="000000"/>
                <w:szCs w:val="21"/>
              </w:rPr>
            </w:pPr>
            <w:r>
              <w:rPr>
                <w:rFonts w:ascii="宋体" w:hAnsi="宋体" w:hint="eastAsia"/>
                <w:color w:val="000000"/>
                <w:szCs w:val="21"/>
              </w:rPr>
              <w:t>公共</w:t>
            </w:r>
          </w:p>
          <w:p w:rsidR="00C27411" w:rsidRDefault="00C27411" w:rsidP="00E56EFE">
            <w:pPr>
              <w:adjustRightInd w:val="0"/>
              <w:snapToGrid w:val="0"/>
              <w:jc w:val="center"/>
              <w:rPr>
                <w:rFonts w:ascii="宋体" w:hAnsi="宋体"/>
                <w:color w:val="000000"/>
                <w:szCs w:val="21"/>
              </w:rPr>
            </w:pPr>
            <w:r>
              <w:rPr>
                <w:rFonts w:ascii="宋体" w:hAnsi="宋体" w:hint="eastAsia"/>
                <w:color w:val="000000"/>
                <w:szCs w:val="21"/>
              </w:rPr>
              <w:t>必修课</w:t>
            </w:r>
          </w:p>
        </w:tc>
        <w:tc>
          <w:tcPr>
            <w:tcW w:w="1251" w:type="pct"/>
            <w:shd w:val="clear" w:color="auto" w:fill="FFFFFF"/>
            <w:vAlign w:val="center"/>
          </w:tcPr>
          <w:p w:rsidR="00C27411" w:rsidRDefault="00C27411" w:rsidP="00806C14">
            <w:pPr>
              <w:adjustRightInd w:val="0"/>
              <w:snapToGrid w:val="0"/>
              <w:rPr>
                <w:color w:val="000000"/>
              </w:rPr>
            </w:pPr>
            <w:r>
              <w:rPr>
                <w:rFonts w:hint="eastAsia"/>
                <w:color w:val="000000"/>
              </w:rPr>
              <w:t>中国特色社会主义理论与实践研究</w:t>
            </w:r>
          </w:p>
        </w:tc>
        <w:tc>
          <w:tcPr>
            <w:tcW w:w="1346" w:type="pct"/>
            <w:shd w:val="clear" w:color="auto" w:fill="FFFFFF"/>
            <w:vAlign w:val="center"/>
          </w:tcPr>
          <w:p w:rsidR="00C27411" w:rsidRDefault="00C27411" w:rsidP="009B7945">
            <w:pPr>
              <w:adjustRightInd w:val="0"/>
              <w:snapToGrid w:val="0"/>
              <w:jc w:val="center"/>
              <w:rPr>
                <w:color w:val="000000"/>
                <w:szCs w:val="21"/>
              </w:rPr>
            </w:pPr>
            <w:r>
              <w:rPr>
                <w:rFonts w:hint="eastAsia"/>
                <w:color w:val="000000"/>
                <w:szCs w:val="21"/>
              </w:rPr>
              <w:t>Theory and Practice of Socialism with Chinese Characteristics</w:t>
            </w:r>
          </w:p>
        </w:tc>
        <w:tc>
          <w:tcPr>
            <w:tcW w:w="396" w:type="pct"/>
            <w:shd w:val="clear" w:color="auto" w:fill="FFFFFF"/>
            <w:vAlign w:val="center"/>
          </w:tcPr>
          <w:p w:rsidR="00C27411" w:rsidRDefault="00C27411" w:rsidP="00561DC0">
            <w:pPr>
              <w:adjustRightInd w:val="0"/>
              <w:snapToGrid w:val="0"/>
              <w:jc w:val="center"/>
              <w:rPr>
                <w:color w:val="000000"/>
                <w:szCs w:val="21"/>
              </w:rPr>
            </w:pPr>
            <w:r>
              <w:rPr>
                <w:color w:val="000000"/>
                <w:szCs w:val="21"/>
              </w:rPr>
              <w:t>2</w:t>
            </w:r>
          </w:p>
        </w:tc>
        <w:tc>
          <w:tcPr>
            <w:tcW w:w="355" w:type="pct"/>
            <w:shd w:val="clear" w:color="auto" w:fill="FFFFFF"/>
            <w:vAlign w:val="center"/>
          </w:tcPr>
          <w:p w:rsidR="00C27411" w:rsidRPr="009F71E6" w:rsidRDefault="009F71E6" w:rsidP="00561DC0">
            <w:pPr>
              <w:adjustRightInd w:val="0"/>
              <w:snapToGrid w:val="0"/>
              <w:jc w:val="center"/>
              <w:rPr>
                <w:color w:val="000000"/>
                <w:szCs w:val="21"/>
              </w:rPr>
            </w:pPr>
            <w:r w:rsidRPr="009F71E6">
              <w:rPr>
                <w:rFonts w:hint="eastAsia"/>
                <w:color w:val="000000"/>
                <w:szCs w:val="21"/>
              </w:rPr>
              <w:t>32</w:t>
            </w:r>
          </w:p>
        </w:tc>
        <w:tc>
          <w:tcPr>
            <w:tcW w:w="623" w:type="pct"/>
            <w:shd w:val="clear" w:color="auto" w:fill="FFFFFF"/>
            <w:vAlign w:val="center"/>
          </w:tcPr>
          <w:p w:rsidR="00C27411" w:rsidRDefault="00C27411" w:rsidP="00806C14">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E56EFE">
            <w:pPr>
              <w:adjustRightInd w:val="0"/>
              <w:snapToGrid w:val="0"/>
              <w:jc w:val="center"/>
              <w:rPr>
                <w:rFonts w:ascii="宋体" w:hAnsi="宋体"/>
                <w:color w:val="000000"/>
                <w:szCs w:val="21"/>
              </w:rPr>
            </w:pPr>
          </w:p>
        </w:tc>
        <w:tc>
          <w:tcPr>
            <w:tcW w:w="1251" w:type="pct"/>
            <w:shd w:val="clear" w:color="auto" w:fill="FFFFFF"/>
            <w:vAlign w:val="center"/>
          </w:tcPr>
          <w:p w:rsidR="007D0E0E" w:rsidRDefault="007D0E0E" w:rsidP="00806C14">
            <w:pPr>
              <w:adjustRightInd w:val="0"/>
              <w:snapToGrid w:val="0"/>
              <w:rPr>
                <w:color w:val="000000"/>
              </w:rPr>
            </w:pPr>
            <w:r w:rsidRPr="00783DC6">
              <w:rPr>
                <w:rFonts w:hint="eastAsia"/>
                <w:color w:val="000000"/>
              </w:rPr>
              <w:t>马克思主义与社会科学方法论</w:t>
            </w:r>
          </w:p>
        </w:tc>
        <w:tc>
          <w:tcPr>
            <w:tcW w:w="1346" w:type="pct"/>
            <w:shd w:val="clear" w:color="auto" w:fill="FFFFFF"/>
            <w:vAlign w:val="center"/>
          </w:tcPr>
          <w:p w:rsidR="007D0E0E" w:rsidRDefault="007D0E0E" w:rsidP="009B7945">
            <w:pPr>
              <w:adjustRightInd w:val="0"/>
              <w:snapToGrid w:val="0"/>
              <w:jc w:val="center"/>
              <w:rPr>
                <w:color w:val="000000"/>
              </w:rPr>
            </w:pPr>
            <w:r>
              <w:rPr>
                <w:rFonts w:hint="eastAsia"/>
                <w:color w:val="000000"/>
              </w:rPr>
              <w:t>Marxism and Social Scientific Methodology</w:t>
            </w:r>
          </w:p>
        </w:tc>
        <w:tc>
          <w:tcPr>
            <w:tcW w:w="396" w:type="pct"/>
            <w:shd w:val="clear" w:color="auto" w:fill="FFFFFF"/>
            <w:vAlign w:val="center"/>
          </w:tcPr>
          <w:p w:rsidR="007D0E0E" w:rsidRDefault="007D0E0E" w:rsidP="00561DC0">
            <w:pPr>
              <w:adjustRightInd w:val="0"/>
              <w:snapToGrid w:val="0"/>
              <w:jc w:val="center"/>
              <w:rPr>
                <w:color w:val="000000"/>
                <w:szCs w:val="21"/>
              </w:rPr>
            </w:pPr>
            <w:r>
              <w:rPr>
                <w:rFonts w:hint="eastAsia"/>
                <w:color w:val="000000"/>
                <w:szCs w:val="21"/>
              </w:rPr>
              <w:t>1</w:t>
            </w:r>
          </w:p>
        </w:tc>
        <w:tc>
          <w:tcPr>
            <w:tcW w:w="355" w:type="pct"/>
            <w:shd w:val="clear" w:color="auto" w:fill="FFFFFF"/>
            <w:vAlign w:val="center"/>
          </w:tcPr>
          <w:p w:rsidR="007D0E0E" w:rsidRPr="009F71E6" w:rsidRDefault="009F71E6" w:rsidP="00561DC0">
            <w:pPr>
              <w:adjustRightInd w:val="0"/>
              <w:snapToGrid w:val="0"/>
              <w:jc w:val="center"/>
              <w:rPr>
                <w:color w:val="000000"/>
                <w:szCs w:val="21"/>
              </w:rPr>
            </w:pPr>
            <w:r w:rsidRPr="009F71E6">
              <w:rPr>
                <w:rFonts w:hint="eastAsia"/>
                <w:color w:val="000000"/>
                <w:szCs w:val="21"/>
              </w:rPr>
              <w:t>16</w:t>
            </w:r>
          </w:p>
        </w:tc>
        <w:tc>
          <w:tcPr>
            <w:tcW w:w="623" w:type="pct"/>
            <w:shd w:val="clear" w:color="auto" w:fill="FFFFFF"/>
            <w:vAlign w:val="center"/>
          </w:tcPr>
          <w:p w:rsidR="007D0E0E" w:rsidRPr="00D97327" w:rsidRDefault="007D0E0E" w:rsidP="00C835E8">
            <w:pPr>
              <w:adjustRightInd w:val="0"/>
              <w:snapToGrid w:val="0"/>
              <w:rPr>
                <w:color w:val="000000"/>
              </w:rPr>
            </w:pPr>
            <w:r w:rsidRPr="00D97327">
              <w:rPr>
                <w:rFonts w:hint="eastAsia"/>
                <w:color w:val="000000"/>
              </w:rPr>
              <w:t>人文社科必修</w:t>
            </w: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E56EFE">
            <w:pPr>
              <w:adjustRightInd w:val="0"/>
              <w:snapToGrid w:val="0"/>
              <w:jc w:val="center"/>
              <w:rPr>
                <w:rFonts w:ascii="宋体" w:hAnsi="宋体"/>
                <w:color w:val="000000"/>
                <w:szCs w:val="21"/>
              </w:rPr>
            </w:pPr>
          </w:p>
        </w:tc>
        <w:tc>
          <w:tcPr>
            <w:tcW w:w="1251" w:type="pct"/>
            <w:shd w:val="clear" w:color="auto" w:fill="FFFFFF"/>
            <w:vAlign w:val="center"/>
          </w:tcPr>
          <w:p w:rsidR="007D0E0E" w:rsidRDefault="007D0E0E" w:rsidP="00806C14">
            <w:pPr>
              <w:adjustRightInd w:val="0"/>
              <w:snapToGrid w:val="0"/>
              <w:rPr>
                <w:color w:val="000000"/>
              </w:rPr>
            </w:pPr>
            <w:r>
              <w:rPr>
                <w:rFonts w:hint="eastAsia"/>
                <w:color w:val="000000"/>
              </w:rPr>
              <w:t>自然辩证法概论</w:t>
            </w:r>
          </w:p>
        </w:tc>
        <w:tc>
          <w:tcPr>
            <w:tcW w:w="1346" w:type="pct"/>
            <w:shd w:val="clear" w:color="auto" w:fill="FFFFFF"/>
            <w:vAlign w:val="center"/>
          </w:tcPr>
          <w:p w:rsidR="007D0E0E" w:rsidRDefault="007D0E0E" w:rsidP="009B7945">
            <w:pPr>
              <w:adjustRightInd w:val="0"/>
              <w:snapToGrid w:val="0"/>
              <w:jc w:val="center"/>
              <w:rPr>
                <w:color w:val="000000"/>
                <w:szCs w:val="21"/>
              </w:rPr>
            </w:pPr>
            <w:r>
              <w:rPr>
                <w:rFonts w:hint="eastAsia"/>
                <w:color w:val="000000"/>
              </w:rPr>
              <w:t>Introduction to Natural Dialectics</w:t>
            </w:r>
          </w:p>
        </w:tc>
        <w:tc>
          <w:tcPr>
            <w:tcW w:w="396" w:type="pct"/>
            <w:shd w:val="clear" w:color="auto" w:fill="FFFFFF"/>
            <w:vAlign w:val="center"/>
          </w:tcPr>
          <w:p w:rsidR="007D0E0E" w:rsidRDefault="007D0E0E" w:rsidP="00561DC0">
            <w:pPr>
              <w:adjustRightInd w:val="0"/>
              <w:snapToGrid w:val="0"/>
              <w:jc w:val="center"/>
              <w:rPr>
                <w:color w:val="000000"/>
                <w:szCs w:val="21"/>
              </w:rPr>
            </w:pPr>
            <w:r>
              <w:rPr>
                <w:color w:val="000000"/>
                <w:szCs w:val="21"/>
              </w:rPr>
              <w:t>1</w:t>
            </w:r>
          </w:p>
        </w:tc>
        <w:tc>
          <w:tcPr>
            <w:tcW w:w="355" w:type="pct"/>
            <w:shd w:val="clear" w:color="auto" w:fill="FFFFFF"/>
            <w:vAlign w:val="center"/>
          </w:tcPr>
          <w:p w:rsidR="007D0E0E" w:rsidRPr="009F71E6" w:rsidRDefault="009F71E6" w:rsidP="00561DC0">
            <w:pPr>
              <w:adjustRightInd w:val="0"/>
              <w:snapToGrid w:val="0"/>
              <w:jc w:val="center"/>
              <w:rPr>
                <w:color w:val="000000"/>
                <w:szCs w:val="21"/>
              </w:rPr>
            </w:pPr>
            <w:r w:rsidRPr="009F71E6">
              <w:rPr>
                <w:rFonts w:hint="eastAsia"/>
                <w:color w:val="000000"/>
                <w:szCs w:val="21"/>
              </w:rPr>
              <w:t>16</w:t>
            </w:r>
          </w:p>
        </w:tc>
        <w:tc>
          <w:tcPr>
            <w:tcW w:w="623" w:type="pct"/>
            <w:shd w:val="clear" w:color="auto" w:fill="FFFFFF"/>
            <w:vAlign w:val="center"/>
          </w:tcPr>
          <w:p w:rsidR="006D52FA" w:rsidRDefault="007D0E0E" w:rsidP="00C835E8">
            <w:pPr>
              <w:adjustRightInd w:val="0"/>
              <w:snapToGrid w:val="0"/>
              <w:rPr>
                <w:color w:val="000000"/>
              </w:rPr>
            </w:pPr>
            <w:r w:rsidRPr="00D97327">
              <w:rPr>
                <w:rFonts w:hint="eastAsia"/>
                <w:color w:val="000000"/>
              </w:rPr>
              <w:t>理工</w:t>
            </w:r>
            <w:proofErr w:type="gramStart"/>
            <w:r>
              <w:rPr>
                <w:rFonts w:hint="eastAsia"/>
                <w:color w:val="000000"/>
              </w:rPr>
              <w:t>医</w:t>
            </w:r>
            <w:proofErr w:type="gramEnd"/>
          </w:p>
          <w:p w:rsidR="007D0E0E" w:rsidRPr="00D97327" w:rsidRDefault="007D0E0E" w:rsidP="00C835E8">
            <w:pPr>
              <w:adjustRightInd w:val="0"/>
              <w:snapToGrid w:val="0"/>
              <w:rPr>
                <w:color w:val="000000"/>
              </w:rPr>
            </w:pPr>
            <w:r w:rsidRPr="00D97327">
              <w:rPr>
                <w:rFonts w:hint="eastAsia"/>
                <w:color w:val="000000"/>
              </w:rPr>
              <w:t>必修</w:t>
            </w: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E56EFE">
            <w:pPr>
              <w:adjustRightInd w:val="0"/>
              <w:snapToGrid w:val="0"/>
              <w:jc w:val="center"/>
              <w:rPr>
                <w:rFonts w:ascii="宋体" w:hAnsi="宋体"/>
                <w:color w:val="000000"/>
                <w:szCs w:val="21"/>
              </w:rPr>
            </w:pPr>
          </w:p>
        </w:tc>
        <w:tc>
          <w:tcPr>
            <w:tcW w:w="1251" w:type="pct"/>
            <w:shd w:val="clear" w:color="auto" w:fill="FFFFFF"/>
            <w:vAlign w:val="center"/>
          </w:tcPr>
          <w:p w:rsidR="007D0E0E" w:rsidRDefault="007D0E0E" w:rsidP="003667E9">
            <w:pPr>
              <w:adjustRightInd w:val="0"/>
              <w:snapToGrid w:val="0"/>
              <w:spacing w:beforeLines="15" w:afterLines="15"/>
              <w:rPr>
                <w:color w:val="000000"/>
              </w:rPr>
            </w:pPr>
            <w:r>
              <w:rPr>
                <w:rFonts w:hint="eastAsia"/>
                <w:color w:val="000000"/>
              </w:rPr>
              <w:t>硕士生外语</w:t>
            </w:r>
          </w:p>
        </w:tc>
        <w:tc>
          <w:tcPr>
            <w:tcW w:w="1346" w:type="pct"/>
            <w:shd w:val="clear" w:color="auto" w:fill="FFFFFF"/>
            <w:vAlign w:val="center"/>
          </w:tcPr>
          <w:p w:rsidR="007D0E0E" w:rsidRDefault="007D0E0E" w:rsidP="009B7945">
            <w:pPr>
              <w:adjustRightInd w:val="0"/>
              <w:snapToGrid w:val="0"/>
              <w:jc w:val="center"/>
              <w:rPr>
                <w:color w:val="000000"/>
              </w:rPr>
            </w:pPr>
            <w:r>
              <w:rPr>
                <w:rFonts w:hint="eastAsia"/>
                <w:color w:val="000000"/>
              </w:rPr>
              <w:t>Foreign Languages for Masters</w:t>
            </w:r>
          </w:p>
        </w:tc>
        <w:tc>
          <w:tcPr>
            <w:tcW w:w="396" w:type="pct"/>
            <w:shd w:val="clear" w:color="auto" w:fill="FFFFFF"/>
            <w:vAlign w:val="center"/>
          </w:tcPr>
          <w:p w:rsidR="007D0E0E" w:rsidRDefault="007D0E0E" w:rsidP="00561DC0">
            <w:pPr>
              <w:adjustRightInd w:val="0"/>
              <w:snapToGrid w:val="0"/>
              <w:jc w:val="center"/>
              <w:rPr>
                <w:color w:val="000000"/>
                <w:szCs w:val="21"/>
              </w:rPr>
            </w:pPr>
            <w:r>
              <w:rPr>
                <w:color w:val="000000"/>
                <w:szCs w:val="21"/>
              </w:rPr>
              <w:t>2</w:t>
            </w:r>
          </w:p>
        </w:tc>
        <w:tc>
          <w:tcPr>
            <w:tcW w:w="355" w:type="pct"/>
            <w:shd w:val="clear" w:color="auto" w:fill="FFFFFF"/>
            <w:vAlign w:val="center"/>
          </w:tcPr>
          <w:p w:rsidR="007D0E0E" w:rsidRPr="009F71E6" w:rsidRDefault="009F71E6" w:rsidP="00561DC0">
            <w:pPr>
              <w:adjustRightInd w:val="0"/>
              <w:snapToGrid w:val="0"/>
              <w:jc w:val="center"/>
              <w:rPr>
                <w:color w:val="000000"/>
                <w:szCs w:val="21"/>
              </w:rPr>
            </w:pPr>
            <w:r w:rsidRPr="009F71E6">
              <w:rPr>
                <w:rFonts w:hint="eastAsia"/>
                <w:color w:val="000000"/>
                <w:szCs w:val="21"/>
              </w:rPr>
              <w:t>32</w:t>
            </w:r>
          </w:p>
        </w:tc>
        <w:tc>
          <w:tcPr>
            <w:tcW w:w="623" w:type="pct"/>
            <w:shd w:val="clear" w:color="auto" w:fill="FFFFFF"/>
            <w:vAlign w:val="center"/>
          </w:tcPr>
          <w:p w:rsidR="007D0E0E" w:rsidRPr="00D97327" w:rsidRDefault="007D0E0E" w:rsidP="000325DA">
            <w:pPr>
              <w:adjustRightInd w:val="0"/>
              <w:snapToGrid w:val="0"/>
              <w:rPr>
                <w:color w:val="000000"/>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val="restart"/>
            <w:shd w:val="clear" w:color="auto" w:fill="FFFFFF"/>
            <w:vAlign w:val="center"/>
          </w:tcPr>
          <w:p w:rsidR="007D0E0E" w:rsidRDefault="007D0E0E" w:rsidP="00E56EFE">
            <w:pPr>
              <w:adjustRightInd w:val="0"/>
              <w:snapToGrid w:val="0"/>
              <w:jc w:val="center"/>
              <w:rPr>
                <w:rFonts w:ascii="宋体" w:hAnsi="宋体"/>
                <w:color w:val="000000"/>
                <w:szCs w:val="21"/>
              </w:rPr>
            </w:pPr>
            <w:r>
              <w:rPr>
                <w:rFonts w:ascii="宋体" w:hAnsi="宋体" w:hint="eastAsia"/>
                <w:color w:val="000000"/>
                <w:szCs w:val="21"/>
              </w:rPr>
              <w:t>学科</w:t>
            </w:r>
          </w:p>
          <w:p w:rsidR="007D0E0E" w:rsidRDefault="007D0E0E" w:rsidP="00E56EFE">
            <w:pPr>
              <w:adjustRightInd w:val="0"/>
              <w:snapToGrid w:val="0"/>
              <w:jc w:val="center"/>
              <w:rPr>
                <w:rFonts w:ascii="宋体" w:hAnsi="宋体"/>
                <w:color w:val="000000"/>
                <w:szCs w:val="21"/>
              </w:rPr>
            </w:pPr>
            <w:r>
              <w:rPr>
                <w:rFonts w:ascii="宋体" w:hAnsi="宋体" w:hint="eastAsia"/>
                <w:color w:val="000000"/>
                <w:szCs w:val="21"/>
              </w:rPr>
              <w:t>通开课</w:t>
            </w:r>
          </w:p>
        </w:tc>
        <w:tc>
          <w:tcPr>
            <w:tcW w:w="1251" w:type="pct"/>
            <w:shd w:val="clear" w:color="auto" w:fill="FFFFFF"/>
            <w:vAlign w:val="center"/>
          </w:tcPr>
          <w:p w:rsidR="007D0E0E" w:rsidRPr="00783DC6"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szCs w:val="21"/>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Pr="00D97327" w:rsidRDefault="007D0E0E" w:rsidP="00561DC0">
            <w:pPr>
              <w:adjustRightInd w:val="0"/>
              <w:snapToGrid w:val="0"/>
              <w:jc w:val="center"/>
              <w:rPr>
                <w:color w:val="000000"/>
              </w:rPr>
            </w:pPr>
          </w:p>
        </w:tc>
        <w:tc>
          <w:tcPr>
            <w:tcW w:w="623" w:type="pct"/>
            <w:shd w:val="clear" w:color="auto" w:fill="FFFFFF"/>
            <w:vAlign w:val="center"/>
          </w:tcPr>
          <w:p w:rsidR="007D0E0E" w:rsidRPr="00D97327" w:rsidRDefault="007D0E0E" w:rsidP="000325DA">
            <w:pPr>
              <w:adjustRightInd w:val="0"/>
              <w:snapToGrid w:val="0"/>
              <w:rPr>
                <w:color w:val="000000"/>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E56EFE">
            <w:pPr>
              <w:adjustRightInd w:val="0"/>
              <w:snapToGrid w:val="0"/>
              <w:jc w:val="center"/>
              <w:rPr>
                <w:rFonts w:ascii="宋体" w:hAnsi="宋体"/>
                <w:color w:val="000000"/>
                <w:szCs w:val="21"/>
              </w:rPr>
            </w:pPr>
          </w:p>
        </w:tc>
        <w:tc>
          <w:tcPr>
            <w:tcW w:w="1251" w:type="pct"/>
            <w:shd w:val="clear" w:color="auto" w:fill="FFFFFF"/>
            <w:vAlign w:val="center"/>
          </w:tcPr>
          <w:p w:rsidR="007D0E0E" w:rsidRPr="00783DC6"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szCs w:val="21"/>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E56EFE">
            <w:pPr>
              <w:adjustRightInd w:val="0"/>
              <w:snapToGrid w:val="0"/>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rFonts w:ascii="仿宋_GB2312"/>
                <w:color w:val="000000"/>
                <w:szCs w:val="21"/>
              </w:rPr>
            </w:pPr>
          </w:p>
        </w:tc>
        <w:tc>
          <w:tcPr>
            <w:tcW w:w="1346" w:type="pct"/>
            <w:shd w:val="clear" w:color="auto" w:fill="FFFFFF"/>
            <w:vAlign w:val="center"/>
          </w:tcPr>
          <w:p w:rsidR="007D0E0E" w:rsidRDefault="007D0E0E" w:rsidP="000325DA">
            <w:pPr>
              <w:adjustRightInd w:val="0"/>
              <w:snapToGrid w:val="0"/>
              <w:jc w:val="center"/>
              <w:rPr>
                <w:color w:val="000000"/>
                <w:szCs w:val="21"/>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E56EFE">
            <w:pPr>
              <w:adjustRightInd w:val="0"/>
              <w:snapToGrid w:val="0"/>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rFonts w:ascii="仿宋_GB2312"/>
                <w:color w:val="000000"/>
                <w:szCs w:val="21"/>
              </w:rPr>
            </w:pPr>
          </w:p>
        </w:tc>
        <w:tc>
          <w:tcPr>
            <w:tcW w:w="1346" w:type="pct"/>
            <w:shd w:val="clear" w:color="auto" w:fill="FFFFFF"/>
            <w:vAlign w:val="center"/>
          </w:tcPr>
          <w:p w:rsidR="007D0E0E" w:rsidRDefault="007D0E0E" w:rsidP="000325DA">
            <w:pPr>
              <w:adjustRightInd w:val="0"/>
              <w:snapToGrid w:val="0"/>
              <w:jc w:val="center"/>
              <w:rPr>
                <w:color w:val="000000"/>
                <w:szCs w:val="21"/>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val="restart"/>
            <w:shd w:val="clear" w:color="auto" w:fill="FFFFFF"/>
            <w:vAlign w:val="center"/>
          </w:tcPr>
          <w:p w:rsidR="007D0E0E" w:rsidRDefault="007D0E0E" w:rsidP="00E56EFE">
            <w:pPr>
              <w:adjustRightInd w:val="0"/>
              <w:snapToGrid w:val="0"/>
              <w:jc w:val="center"/>
              <w:rPr>
                <w:rFonts w:ascii="宋体" w:hAnsi="宋体"/>
                <w:color w:val="000000"/>
                <w:szCs w:val="21"/>
              </w:rPr>
            </w:pPr>
            <w:r>
              <w:rPr>
                <w:rFonts w:ascii="宋体" w:hAnsi="宋体" w:hint="eastAsia"/>
                <w:color w:val="000000"/>
                <w:szCs w:val="21"/>
              </w:rPr>
              <w:t>研究方向必修课</w:t>
            </w: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0325DA">
            <w:pPr>
              <w:adjustRightInd w:val="0"/>
              <w:snapToGrid w:val="0"/>
              <w:spacing w:line="200" w:lineRule="exact"/>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0325DA">
            <w:pPr>
              <w:adjustRightInd w:val="0"/>
              <w:snapToGrid w:val="0"/>
              <w:spacing w:line="200" w:lineRule="exact"/>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0325DA">
            <w:pPr>
              <w:adjustRightInd w:val="0"/>
              <w:snapToGrid w:val="0"/>
              <w:spacing w:line="200" w:lineRule="exact"/>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0325DA">
            <w:pPr>
              <w:adjustRightInd w:val="0"/>
              <w:snapToGrid w:val="0"/>
              <w:spacing w:line="200" w:lineRule="exact"/>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val="restart"/>
            <w:shd w:val="clear" w:color="auto" w:fill="FFFFFF"/>
            <w:vAlign w:val="center"/>
          </w:tcPr>
          <w:p w:rsidR="00422484" w:rsidRDefault="00422484" w:rsidP="000325DA">
            <w:pPr>
              <w:adjustRightInd w:val="0"/>
              <w:snapToGrid w:val="0"/>
              <w:jc w:val="center"/>
              <w:rPr>
                <w:rFonts w:ascii="宋体" w:hAnsi="宋体"/>
                <w:color w:val="000000"/>
                <w:szCs w:val="21"/>
              </w:rPr>
            </w:pPr>
            <w:r>
              <w:rPr>
                <w:rFonts w:ascii="宋体" w:hAnsi="宋体" w:hint="eastAsia"/>
                <w:color w:val="000000"/>
                <w:szCs w:val="21"/>
              </w:rPr>
              <w:t>选</w:t>
            </w:r>
          </w:p>
          <w:p w:rsidR="00422484" w:rsidRDefault="00422484" w:rsidP="000325DA">
            <w:pPr>
              <w:adjustRightInd w:val="0"/>
              <w:snapToGrid w:val="0"/>
              <w:jc w:val="center"/>
              <w:rPr>
                <w:rFonts w:ascii="宋体" w:hAnsi="宋体"/>
                <w:color w:val="000000"/>
                <w:szCs w:val="21"/>
              </w:rPr>
            </w:pPr>
          </w:p>
          <w:p w:rsidR="00422484" w:rsidRDefault="00422484" w:rsidP="000325DA">
            <w:pPr>
              <w:adjustRightInd w:val="0"/>
              <w:snapToGrid w:val="0"/>
              <w:jc w:val="center"/>
              <w:rPr>
                <w:rFonts w:ascii="宋体" w:hAnsi="宋体"/>
                <w:color w:val="000000"/>
                <w:szCs w:val="21"/>
              </w:rPr>
            </w:pPr>
            <w:r>
              <w:rPr>
                <w:rFonts w:ascii="宋体" w:hAnsi="宋体" w:hint="eastAsia"/>
                <w:color w:val="000000"/>
                <w:szCs w:val="21"/>
              </w:rPr>
              <w:t>修</w:t>
            </w:r>
          </w:p>
          <w:p w:rsidR="00422484" w:rsidRDefault="00422484" w:rsidP="000325DA">
            <w:pPr>
              <w:adjustRightInd w:val="0"/>
              <w:snapToGrid w:val="0"/>
              <w:jc w:val="center"/>
              <w:rPr>
                <w:rFonts w:ascii="宋体" w:hAnsi="宋体"/>
                <w:color w:val="000000"/>
                <w:szCs w:val="21"/>
              </w:rPr>
            </w:pPr>
          </w:p>
          <w:p w:rsidR="007D0E0E" w:rsidRDefault="00422484" w:rsidP="00422484">
            <w:pPr>
              <w:adjustRightInd w:val="0"/>
              <w:snapToGrid w:val="0"/>
              <w:jc w:val="center"/>
              <w:rPr>
                <w:rFonts w:ascii="宋体" w:hAnsi="宋体"/>
                <w:color w:val="000000"/>
                <w:szCs w:val="21"/>
              </w:rPr>
            </w:pPr>
            <w:r>
              <w:rPr>
                <w:rFonts w:ascii="宋体" w:hAnsi="宋体" w:hint="eastAsia"/>
                <w:color w:val="000000"/>
                <w:szCs w:val="21"/>
              </w:rPr>
              <w:t>课</w:t>
            </w:r>
          </w:p>
        </w:tc>
        <w:tc>
          <w:tcPr>
            <w:tcW w:w="609" w:type="pct"/>
            <w:vMerge w:val="restart"/>
            <w:shd w:val="clear" w:color="auto" w:fill="FFFFFF"/>
            <w:vAlign w:val="center"/>
          </w:tcPr>
          <w:p w:rsidR="007D0E0E" w:rsidRDefault="007D0E0E" w:rsidP="00676F47">
            <w:pPr>
              <w:widowControl/>
              <w:jc w:val="center"/>
              <w:rPr>
                <w:rFonts w:ascii="宋体" w:hAnsi="宋体"/>
                <w:color w:val="000000"/>
                <w:szCs w:val="21"/>
              </w:rPr>
            </w:pPr>
            <w:r>
              <w:rPr>
                <w:rFonts w:ascii="宋体" w:hAnsi="宋体" w:hint="eastAsia"/>
                <w:color w:val="000000"/>
                <w:szCs w:val="21"/>
              </w:rPr>
              <w:t>专业</w:t>
            </w:r>
          </w:p>
          <w:p w:rsidR="007D0E0E" w:rsidRDefault="007D0E0E" w:rsidP="00676F47">
            <w:pPr>
              <w:widowControl/>
              <w:jc w:val="center"/>
              <w:rPr>
                <w:rFonts w:ascii="宋体" w:hAnsi="宋体"/>
                <w:color w:val="000000"/>
                <w:szCs w:val="21"/>
              </w:rPr>
            </w:pPr>
            <w:r>
              <w:rPr>
                <w:rFonts w:ascii="宋体" w:hAnsi="宋体" w:hint="eastAsia"/>
                <w:color w:val="000000"/>
                <w:szCs w:val="21"/>
              </w:rPr>
              <w:t>选修课</w:t>
            </w: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676F47">
            <w:pPr>
              <w:widowControl/>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676F47">
            <w:pPr>
              <w:widowControl/>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676F47">
            <w:pPr>
              <w:widowControl/>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676F47">
            <w:pPr>
              <w:widowControl/>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Default="007D0E0E" w:rsidP="00561DC0">
            <w:pPr>
              <w:adjustRightInd w:val="0"/>
              <w:snapToGrid w:val="0"/>
              <w:jc w:val="center"/>
              <w:rPr>
                <w:rFonts w:ascii="宋体" w:hAnsi="宋体"/>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val="restart"/>
            <w:shd w:val="clear" w:color="auto" w:fill="FFFFFF"/>
            <w:vAlign w:val="center"/>
          </w:tcPr>
          <w:p w:rsidR="007D0E0E" w:rsidRDefault="007D0E0E" w:rsidP="00676F47">
            <w:pPr>
              <w:widowControl/>
              <w:jc w:val="center"/>
              <w:rPr>
                <w:rFonts w:ascii="宋体" w:hAnsi="宋体"/>
                <w:color w:val="000000"/>
                <w:szCs w:val="21"/>
              </w:rPr>
            </w:pPr>
            <w:r>
              <w:rPr>
                <w:rFonts w:ascii="宋体" w:hAnsi="宋体" w:hint="eastAsia"/>
                <w:color w:val="000000"/>
                <w:szCs w:val="21"/>
              </w:rPr>
              <w:t>公共</w:t>
            </w:r>
          </w:p>
          <w:p w:rsidR="007D0E0E" w:rsidRDefault="007D0E0E" w:rsidP="00676F47">
            <w:pPr>
              <w:widowControl/>
              <w:jc w:val="center"/>
              <w:rPr>
                <w:rFonts w:ascii="宋体" w:hAnsi="宋体"/>
                <w:color w:val="000000"/>
                <w:szCs w:val="21"/>
              </w:rPr>
            </w:pPr>
            <w:r>
              <w:rPr>
                <w:rFonts w:ascii="宋体" w:hAnsi="宋体" w:hint="eastAsia"/>
                <w:color w:val="000000"/>
                <w:szCs w:val="21"/>
              </w:rPr>
              <w:t>选修课</w:t>
            </w:r>
          </w:p>
        </w:tc>
        <w:tc>
          <w:tcPr>
            <w:tcW w:w="1251" w:type="pct"/>
            <w:shd w:val="clear" w:color="auto" w:fill="FFFFFF"/>
            <w:vAlign w:val="center"/>
          </w:tcPr>
          <w:p w:rsidR="007D0E0E" w:rsidRDefault="007D0E0E" w:rsidP="0047659C">
            <w:pPr>
              <w:adjustRightInd w:val="0"/>
              <w:snapToGrid w:val="0"/>
              <w:rPr>
                <w:color w:val="000000"/>
              </w:rPr>
            </w:pPr>
            <w:r>
              <w:rPr>
                <w:rFonts w:hint="eastAsia"/>
                <w:color w:val="000000"/>
              </w:rPr>
              <w:t>学术道德与学术规范</w:t>
            </w:r>
          </w:p>
        </w:tc>
        <w:tc>
          <w:tcPr>
            <w:tcW w:w="1346" w:type="pct"/>
            <w:shd w:val="clear" w:color="auto" w:fill="FFFFFF"/>
            <w:vAlign w:val="center"/>
          </w:tcPr>
          <w:p w:rsidR="007D0E0E" w:rsidRDefault="007D0E0E" w:rsidP="0047659C">
            <w:pPr>
              <w:adjustRightInd w:val="0"/>
              <w:snapToGrid w:val="0"/>
              <w:jc w:val="center"/>
              <w:rPr>
                <w:color w:val="000000"/>
              </w:rPr>
            </w:pPr>
            <w:r>
              <w:rPr>
                <w:rFonts w:hint="eastAsia"/>
                <w:color w:val="000000"/>
              </w:rPr>
              <w:t>Academic Ethics and Regulations</w:t>
            </w:r>
          </w:p>
        </w:tc>
        <w:tc>
          <w:tcPr>
            <w:tcW w:w="396" w:type="pct"/>
            <w:shd w:val="clear" w:color="auto" w:fill="FFFFFF"/>
            <w:vAlign w:val="center"/>
          </w:tcPr>
          <w:p w:rsidR="007D0E0E" w:rsidRDefault="007D0E0E" w:rsidP="00561DC0">
            <w:pPr>
              <w:adjustRightInd w:val="0"/>
              <w:snapToGrid w:val="0"/>
              <w:jc w:val="center"/>
              <w:rPr>
                <w:color w:val="000000"/>
                <w:szCs w:val="21"/>
              </w:rPr>
            </w:pPr>
            <w:r>
              <w:rPr>
                <w:rFonts w:hint="eastAsia"/>
                <w:color w:val="000000"/>
                <w:szCs w:val="21"/>
              </w:rPr>
              <w:t>1</w:t>
            </w:r>
          </w:p>
        </w:tc>
        <w:tc>
          <w:tcPr>
            <w:tcW w:w="355" w:type="pct"/>
            <w:shd w:val="clear" w:color="auto" w:fill="FFFFFF"/>
            <w:vAlign w:val="center"/>
          </w:tcPr>
          <w:p w:rsidR="007D0E0E" w:rsidRPr="00C835E8" w:rsidRDefault="00DE3D29" w:rsidP="00561DC0">
            <w:pPr>
              <w:adjustRightInd w:val="0"/>
              <w:snapToGrid w:val="0"/>
              <w:jc w:val="center"/>
              <w:rPr>
                <w:color w:val="000000"/>
                <w:szCs w:val="21"/>
              </w:rPr>
            </w:pPr>
            <w:r w:rsidRPr="00C835E8">
              <w:rPr>
                <w:rFonts w:hint="eastAsia"/>
                <w:color w:val="000000"/>
                <w:szCs w:val="21"/>
              </w:rPr>
              <w:t>16</w:t>
            </w:r>
          </w:p>
        </w:tc>
        <w:tc>
          <w:tcPr>
            <w:tcW w:w="623" w:type="pct"/>
            <w:shd w:val="clear" w:color="auto" w:fill="FFFFFF"/>
            <w:vAlign w:val="center"/>
          </w:tcPr>
          <w:p w:rsidR="007D0E0E" w:rsidRDefault="009F71E6" w:rsidP="00C835E8">
            <w:pPr>
              <w:adjustRightInd w:val="0"/>
              <w:snapToGrid w:val="0"/>
              <w:rPr>
                <w:rFonts w:ascii="宋体" w:hAnsi="宋体"/>
                <w:color w:val="000000"/>
                <w:szCs w:val="21"/>
              </w:rPr>
            </w:pPr>
            <w:r>
              <w:rPr>
                <w:rFonts w:ascii="宋体" w:hAnsi="宋体" w:hint="eastAsia"/>
                <w:color w:val="000000"/>
                <w:szCs w:val="21"/>
              </w:rPr>
              <w:t>指定必</w:t>
            </w:r>
            <w:r w:rsidR="00C835E8">
              <w:rPr>
                <w:rFonts w:ascii="宋体" w:hAnsi="宋体" w:hint="eastAsia"/>
                <w:color w:val="000000"/>
                <w:szCs w:val="21"/>
              </w:rPr>
              <w:t>选</w:t>
            </w: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676F47">
            <w:pPr>
              <w:widowControl/>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Pr="00C835E8" w:rsidRDefault="007D0E0E" w:rsidP="00561DC0">
            <w:pPr>
              <w:adjustRightInd w:val="0"/>
              <w:snapToGrid w:val="0"/>
              <w:jc w:val="center"/>
              <w:rPr>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676F47">
            <w:pPr>
              <w:widowControl/>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Pr="00C835E8" w:rsidRDefault="007D0E0E" w:rsidP="00561DC0">
            <w:pPr>
              <w:adjustRightInd w:val="0"/>
              <w:snapToGrid w:val="0"/>
              <w:jc w:val="center"/>
              <w:rPr>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420" w:type="pct"/>
            <w:vMerge/>
            <w:shd w:val="clear" w:color="auto" w:fill="FFFFFF"/>
            <w:vAlign w:val="center"/>
          </w:tcPr>
          <w:p w:rsidR="007D0E0E" w:rsidRDefault="007D0E0E" w:rsidP="000325DA">
            <w:pPr>
              <w:adjustRightInd w:val="0"/>
              <w:snapToGrid w:val="0"/>
              <w:jc w:val="center"/>
              <w:rPr>
                <w:rFonts w:ascii="宋体" w:hAnsi="宋体"/>
                <w:color w:val="000000"/>
                <w:szCs w:val="21"/>
              </w:rPr>
            </w:pPr>
          </w:p>
        </w:tc>
        <w:tc>
          <w:tcPr>
            <w:tcW w:w="609" w:type="pct"/>
            <w:vMerge/>
            <w:shd w:val="clear" w:color="auto" w:fill="FFFFFF"/>
            <w:vAlign w:val="center"/>
          </w:tcPr>
          <w:p w:rsidR="007D0E0E" w:rsidRDefault="007D0E0E" w:rsidP="00676F47">
            <w:pPr>
              <w:widowControl/>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color w:val="000000"/>
              </w:rPr>
            </w:pPr>
          </w:p>
        </w:tc>
        <w:tc>
          <w:tcPr>
            <w:tcW w:w="1346" w:type="pct"/>
            <w:shd w:val="clear" w:color="auto" w:fill="FFFFFF"/>
            <w:vAlign w:val="center"/>
          </w:tcPr>
          <w:p w:rsidR="007D0E0E" w:rsidRDefault="007D0E0E" w:rsidP="000325DA">
            <w:pPr>
              <w:adjustRightInd w:val="0"/>
              <w:snapToGrid w:val="0"/>
              <w:jc w:val="center"/>
              <w:rPr>
                <w:color w:val="000000"/>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Pr="00C835E8" w:rsidRDefault="007D0E0E" w:rsidP="00561DC0">
            <w:pPr>
              <w:adjustRightInd w:val="0"/>
              <w:snapToGrid w:val="0"/>
              <w:jc w:val="center"/>
              <w:rPr>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1029" w:type="pct"/>
            <w:gridSpan w:val="2"/>
            <w:vMerge w:val="restart"/>
            <w:shd w:val="clear" w:color="auto" w:fill="FFFFFF"/>
            <w:vAlign w:val="center"/>
          </w:tcPr>
          <w:p w:rsidR="007D0E0E" w:rsidRDefault="007D0E0E" w:rsidP="00676F47">
            <w:pPr>
              <w:adjustRightInd w:val="0"/>
              <w:snapToGrid w:val="0"/>
              <w:spacing w:line="200" w:lineRule="exact"/>
              <w:jc w:val="center"/>
              <w:rPr>
                <w:rFonts w:ascii="宋体" w:hAnsi="宋体"/>
                <w:color w:val="000000"/>
                <w:szCs w:val="21"/>
              </w:rPr>
            </w:pPr>
            <w:r>
              <w:rPr>
                <w:rFonts w:ascii="宋体" w:hAnsi="宋体" w:hint="eastAsia"/>
                <w:color w:val="000000"/>
                <w:szCs w:val="21"/>
              </w:rPr>
              <w:t>补修课</w:t>
            </w:r>
          </w:p>
        </w:tc>
        <w:tc>
          <w:tcPr>
            <w:tcW w:w="1251" w:type="pct"/>
            <w:shd w:val="clear" w:color="auto" w:fill="FFFFFF"/>
            <w:vAlign w:val="center"/>
          </w:tcPr>
          <w:p w:rsidR="007D0E0E" w:rsidRDefault="007D0E0E" w:rsidP="000325DA">
            <w:pPr>
              <w:adjustRightInd w:val="0"/>
              <w:snapToGrid w:val="0"/>
              <w:rPr>
                <w:rFonts w:ascii="宋体" w:hAnsi="宋体"/>
                <w:color w:val="000000"/>
                <w:szCs w:val="21"/>
              </w:rPr>
            </w:pPr>
          </w:p>
        </w:tc>
        <w:tc>
          <w:tcPr>
            <w:tcW w:w="1346" w:type="pct"/>
            <w:shd w:val="clear" w:color="auto" w:fill="FFFFFF"/>
            <w:vAlign w:val="center"/>
          </w:tcPr>
          <w:p w:rsidR="007D0E0E" w:rsidRDefault="007D0E0E" w:rsidP="000325DA">
            <w:pPr>
              <w:adjustRightInd w:val="0"/>
              <w:snapToGrid w:val="0"/>
              <w:jc w:val="center"/>
              <w:rPr>
                <w:color w:val="000000"/>
                <w:szCs w:val="21"/>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Pr="00C835E8" w:rsidRDefault="007D0E0E" w:rsidP="00561DC0">
            <w:pPr>
              <w:adjustRightInd w:val="0"/>
              <w:snapToGrid w:val="0"/>
              <w:jc w:val="center"/>
              <w:rPr>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DE3D29" w:rsidTr="00C16476">
        <w:trPr>
          <w:cantSplit/>
          <w:trHeight w:val="340"/>
          <w:jc w:val="center"/>
        </w:trPr>
        <w:tc>
          <w:tcPr>
            <w:tcW w:w="1029" w:type="pct"/>
            <w:gridSpan w:val="2"/>
            <w:vMerge/>
            <w:shd w:val="clear" w:color="auto" w:fill="FFFFFF"/>
            <w:vAlign w:val="center"/>
          </w:tcPr>
          <w:p w:rsidR="007D0E0E" w:rsidRDefault="007D0E0E" w:rsidP="000325DA">
            <w:pPr>
              <w:adjustRightInd w:val="0"/>
              <w:snapToGrid w:val="0"/>
              <w:spacing w:line="200" w:lineRule="exact"/>
              <w:jc w:val="center"/>
              <w:rPr>
                <w:rFonts w:ascii="宋体" w:hAnsi="宋体"/>
                <w:color w:val="000000"/>
                <w:szCs w:val="21"/>
              </w:rPr>
            </w:pPr>
          </w:p>
        </w:tc>
        <w:tc>
          <w:tcPr>
            <w:tcW w:w="1251" w:type="pct"/>
            <w:shd w:val="clear" w:color="auto" w:fill="FFFFFF"/>
            <w:vAlign w:val="center"/>
          </w:tcPr>
          <w:p w:rsidR="007D0E0E" w:rsidRDefault="007D0E0E" w:rsidP="000325DA">
            <w:pPr>
              <w:adjustRightInd w:val="0"/>
              <w:snapToGrid w:val="0"/>
              <w:rPr>
                <w:rFonts w:ascii="宋体" w:hAnsi="宋体"/>
                <w:color w:val="000000"/>
                <w:szCs w:val="21"/>
              </w:rPr>
            </w:pPr>
          </w:p>
        </w:tc>
        <w:tc>
          <w:tcPr>
            <w:tcW w:w="1346" w:type="pct"/>
            <w:shd w:val="clear" w:color="auto" w:fill="FFFFFF"/>
            <w:vAlign w:val="center"/>
          </w:tcPr>
          <w:p w:rsidR="007D0E0E" w:rsidRDefault="007D0E0E" w:rsidP="000325DA">
            <w:pPr>
              <w:adjustRightInd w:val="0"/>
              <w:snapToGrid w:val="0"/>
              <w:jc w:val="center"/>
              <w:rPr>
                <w:color w:val="000000"/>
                <w:szCs w:val="21"/>
              </w:rPr>
            </w:pPr>
          </w:p>
        </w:tc>
        <w:tc>
          <w:tcPr>
            <w:tcW w:w="396" w:type="pct"/>
            <w:shd w:val="clear" w:color="auto" w:fill="FFFFFF"/>
            <w:vAlign w:val="center"/>
          </w:tcPr>
          <w:p w:rsidR="007D0E0E" w:rsidRDefault="007D0E0E" w:rsidP="00561DC0">
            <w:pPr>
              <w:adjustRightInd w:val="0"/>
              <w:snapToGrid w:val="0"/>
              <w:jc w:val="center"/>
              <w:rPr>
                <w:color w:val="000000"/>
                <w:szCs w:val="21"/>
              </w:rPr>
            </w:pPr>
          </w:p>
        </w:tc>
        <w:tc>
          <w:tcPr>
            <w:tcW w:w="355" w:type="pct"/>
            <w:shd w:val="clear" w:color="auto" w:fill="FFFFFF"/>
            <w:vAlign w:val="center"/>
          </w:tcPr>
          <w:p w:rsidR="007D0E0E" w:rsidRPr="00C835E8" w:rsidRDefault="007D0E0E" w:rsidP="00561DC0">
            <w:pPr>
              <w:adjustRightInd w:val="0"/>
              <w:snapToGrid w:val="0"/>
              <w:jc w:val="center"/>
              <w:rPr>
                <w:color w:val="000000"/>
                <w:szCs w:val="21"/>
              </w:rPr>
            </w:pPr>
          </w:p>
        </w:tc>
        <w:tc>
          <w:tcPr>
            <w:tcW w:w="623" w:type="pct"/>
            <w:shd w:val="clear" w:color="auto" w:fill="FFFFFF"/>
            <w:vAlign w:val="center"/>
          </w:tcPr>
          <w:p w:rsidR="007D0E0E" w:rsidRDefault="007D0E0E" w:rsidP="000325DA">
            <w:pPr>
              <w:adjustRightInd w:val="0"/>
              <w:snapToGrid w:val="0"/>
              <w:rPr>
                <w:rFonts w:ascii="宋体" w:hAnsi="宋体"/>
                <w:color w:val="000000"/>
                <w:szCs w:val="21"/>
              </w:rPr>
            </w:pPr>
          </w:p>
        </w:tc>
      </w:tr>
      <w:tr w:rsidR="00C835E8" w:rsidRPr="000F1D8F" w:rsidTr="00C16476">
        <w:trPr>
          <w:cantSplit/>
          <w:trHeight w:val="340"/>
          <w:jc w:val="center"/>
        </w:trPr>
        <w:tc>
          <w:tcPr>
            <w:tcW w:w="1029" w:type="pct"/>
            <w:gridSpan w:val="2"/>
            <w:vMerge w:val="restart"/>
            <w:shd w:val="clear" w:color="auto" w:fill="FFFFFF"/>
            <w:vAlign w:val="center"/>
          </w:tcPr>
          <w:p w:rsidR="00C835E8" w:rsidRPr="000F1D8F" w:rsidRDefault="00C835E8" w:rsidP="000325DA">
            <w:pPr>
              <w:adjustRightInd w:val="0"/>
              <w:snapToGrid w:val="0"/>
              <w:spacing w:line="200" w:lineRule="exact"/>
              <w:jc w:val="center"/>
              <w:rPr>
                <w:color w:val="000000"/>
              </w:rPr>
            </w:pPr>
            <w:r>
              <w:rPr>
                <w:rFonts w:hint="eastAsia"/>
                <w:color w:val="000000"/>
              </w:rPr>
              <w:t>必修环节</w:t>
            </w:r>
          </w:p>
        </w:tc>
        <w:tc>
          <w:tcPr>
            <w:tcW w:w="1251" w:type="pct"/>
            <w:shd w:val="clear" w:color="auto" w:fill="FFFFFF"/>
            <w:vAlign w:val="center"/>
          </w:tcPr>
          <w:p w:rsidR="00C835E8" w:rsidRPr="000F1D8F" w:rsidRDefault="00C835E8" w:rsidP="000F1D8F">
            <w:pPr>
              <w:jc w:val="left"/>
              <w:rPr>
                <w:color w:val="000000"/>
              </w:rPr>
            </w:pPr>
            <w:r>
              <w:rPr>
                <w:rFonts w:hint="eastAsia"/>
                <w:color w:val="000000"/>
              </w:rPr>
              <w:t>文献</w:t>
            </w:r>
            <w:r w:rsidRPr="000F1D8F">
              <w:rPr>
                <w:rFonts w:hint="eastAsia"/>
                <w:color w:val="000000"/>
              </w:rPr>
              <w:t>研读</w:t>
            </w:r>
          </w:p>
        </w:tc>
        <w:tc>
          <w:tcPr>
            <w:tcW w:w="1346" w:type="pct"/>
            <w:shd w:val="clear" w:color="auto" w:fill="FFFFFF"/>
            <w:vAlign w:val="center"/>
          </w:tcPr>
          <w:p w:rsidR="00C835E8" w:rsidRDefault="00C835E8" w:rsidP="009B7945">
            <w:pPr>
              <w:adjustRightInd w:val="0"/>
              <w:snapToGrid w:val="0"/>
              <w:jc w:val="center"/>
              <w:rPr>
                <w:color w:val="000000"/>
              </w:rPr>
            </w:pPr>
            <w:r>
              <w:rPr>
                <w:rFonts w:hint="eastAsia"/>
                <w:color w:val="000000"/>
              </w:rPr>
              <w:t>Literature Study</w:t>
            </w:r>
          </w:p>
        </w:tc>
        <w:tc>
          <w:tcPr>
            <w:tcW w:w="396" w:type="pct"/>
            <w:shd w:val="clear" w:color="auto" w:fill="FFFFFF"/>
            <w:vAlign w:val="center"/>
          </w:tcPr>
          <w:p w:rsidR="00C835E8" w:rsidRPr="00C835E8" w:rsidRDefault="00C835E8" w:rsidP="00561DC0">
            <w:pPr>
              <w:adjustRightInd w:val="0"/>
              <w:snapToGrid w:val="0"/>
              <w:jc w:val="center"/>
              <w:rPr>
                <w:color w:val="000000"/>
                <w:szCs w:val="21"/>
              </w:rPr>
            </w:pPr>
            <w:r w:rsidRPr="00C835E8">
              <w:rPr>
                <w:rFonts w:hint="eastAsia"/>
                <w:color w:val="000000"/>
                <w:szCs w:val="21"/>
              </w:rPr>
              <w:t>1</w:t>
            </w:r>
          </w:p>
        </w:tc>
        <w:tc>
          <w:tcPr>
            <w:tcW w:w="978" w:type="pct"/>
            <w:gridSpan w:val="2"/>
            <w:vMerge w:val="restart"/>
            <w:shd w:val="clear" w:color="auto" w:fill="FFFFFF"/>
            <w:vAlign w:val="center"/>
          </w:tcPr>
          <w:p w:rsidR="00C835E8" w:rsidRPr="000F1D8F" w:rsidRDefault="00C835E8" w:rsidP="000325DA">
            <w:pPr>
              <w:adjustRightInd w:val="0"/>
              <w:snapToGrid w:val="0"/>
              <w:rPr>
                <w:color w:val="000000"/>
              </w:rPr>
            </w:pPr>
          </w:p>
        </w:tc>
      </w:tr>
      <w:tr w:rsidR="00C835E8" w:rsidRPr="000F1D8F" w:rsidTr="00C16476">
        <w:trPr>
          <w:cantSplit/>
          <w:trHeight w:val="340"/>
          <w:jc w:val="center"/>
        </w:trPr>
        <w:tc>
          <w:tcPr>
            <w:tcW w:w="1029" w:type="pct"/>
            <w:gridSpan w:val="2"/>
            <w:vMerge/>
            <w:shd w:val="clear" w:color="auto" w:fill="FFFFFF"/>
            <w:vAlign w:val="center"/>
          </w:tcPr>
          <w:p w:rsidR="00C835E8" w:rsidRPr="000F1D8F" w:rsidRDefault="00C835E8" w:rsidP="000325DA">
            <w:pPr>
              <w:adjustRightInd w:val="0"/>
              <w:snapToGrid w:val="0"/>
              <w:spacing w:line="200" w:lineRule="exact"/>
              <w:jc w:val="center"/>
              <w:rPr>
                <w:color w:val="000000"/>
              </w:rPr>
            </w:pPr>
          </w:p>
        </w:tc>
        <w:tc>
          <w:tcPr>
            <w:tcW w:w="1251" w:type="pct"/>
            <w:shd w:val="clear" w:color="auto" w:fill="FFFFFF"/>
            <w:vAlign w:val="center"/>
          </w:tcPr>
          <w:p w:rsidR="00C835E8" w:rsidRPr="000F1D8F" w:rsidRDefault="00C835E8" w:rsidP="000F1D8F">
            <w:pPr>
              <w:adjustRightInd w:val="0"/>
              <w:snapToGrid w:val="0"/>
              <w:jc w:val="left"/>
              <w:rPr>
                <w:color w:val="000000"/>
              </w:rPr>
            </w:pPr>
            <w:r w:rsidRPr="000F1D8F">
              <w:rPr>
                <w:rFonts w:hint="eastAsia"/>
                <w:color w:val="000000"/>
              </w:rPr>
              <w:t>学术讲座</w:t>
            </w:r>
          </w:p>
        </w:tc>
        <w:tc>
          <w:tcPr>
            <w:tcW w:w="1346" w:type="pct"/>
            <w:shd w:val="clear" w:color="auto" w:fill="FFFFFF"/>
            <w:vAlign w:val="center"/>
          </w:tcPr>
          <w:p w:rsidR="00C835E8" w:rsidRDefault="00C835E8" w:rsidP="009B7945">
            <w:pPr>
              <w:adjustRightInd w:val="0"/>
              <w:snapToGrid w:val="0"/>
              <w:jc w:val="center"/>
              <w:rPr>
                <w:color w:val="000000"/>
              </w:rPr>
            </w:pPr>
            <w:r>
              <w:rPr>
                <w:rFonts w:hint="eastAsia"/>
                <w:color w:val="000000"/>
              </w:rPr>
              <w:t>Academic Lecture</w:t>
            </w:r>
          </w:p>
        </w:tc>
        <w:tc>
          <w:tcPr>
            <w:tcW w:w="396" w:type="pct"/>
            <w:shd w:val="clear" w:color="auto" w:fill="FFFFFF"/>
            <w:vAlign w:val="center"/>
          </w:tcPr>
          <w:p w:rsidR="00C835E8" w:rsidRPr="00C835E8" w:rsidRDefault="00C835E8" w:rsidP="00561DC0">
            <w:pPr>
              <w:adjustRightInd w:val="0"/>
              <w:snapToGrid w:val="0"/>
              <w:jc w:val="center"/>
              <w:rPr>
                <w:color w:val="000000"/>
                <w:szCs w:val="21"/>
              </w:rPr>
            </w:pPr>
            <w:r w:rsidRPr="00C835E8">
              <w:rPr>
                <w:rFonts w:hint="eastAsia"/>
                <w:color w:val="000000"/>
                <w:szCs w:val="21"/>
              </w:rPr>
              <w:t>1</w:t>
            </w:r>
          </w:p>
        </w:tc>
        <w:tc>
          <w:tcPr>
            <w:tcW w:w="978" w:type="pct"/>
            <w:gridSpan w:val="2"/>
            <w:vMerge/>
            <w:shd w:val="clear" w:color="auto" w:fill="FFFFFF"/>
            <w:vAlign w:val="center"/>
          </w:tcPr>
          <w:p w:rsidR="00C835E8" w:rsidRPr="000F1D8F" w:rsidRDefault="00C835E8" w:rsidP="000325DA">
            <w:pPr>
              <w:adjustRightInd w:val="0"/>
              <w:snapToGrid w:val="0"/>
              <w:rPr>
                <w:color w:val="000000"/>
              </w:rPr>
            </w:pPr>
          </w:p>
        </w:tc>
      </w:tr>
      <w:tr w:rsidR="00C835E8" w:rsidRPr="000F1D8F" w:rsidTr="00C16476">
        <w:trPr>
          <w:cantSplit/>
          <w:trHeight w:val="340"/>
          <w:jc w:val="center"/>
        </w:trPr>
        <w:tc>
          <w:tcPr>
            <w:tcW w:w="1029" w:type="pct"/>
            <w:gridSpan w:val="2"/>
            <w:vMerge/>
            <w:shd w:val="clear" w:color="auto" w:fill="FFFFFF"/>
            <w:vAlign w:val="center"/>
          </w:tcPr>
          <w:p w:rsidR="00C835E8" w:rsidRPr="000F1D8F" w:rsidRDefault="00C835E8" w:rsidP="000325DA">
            <w:pPr>
              <w:adjustRightInd w:val="0"/>
              <w:snapToGrid w:val="0"/>
              <w:spacing w:line="200" w:lineRule="exact"/>
              <w:jc w:val="center"/>
              <w:rPr>
                <w:color w:val="000000"/>
              </w:rPr>
            </w:pPr>
          </w:p>
        </w:tc>
        <w:tc>
          <w:tcPr>
            <w:tcW w:w="1251" w:type="pct"/>
            <w:shd w:val="clear" w:color="auto" w:fill="FFFFFF"/>
            <w:vAlign w:val="center"/>
          </w:tcPr>
          <w:p w:rsidR="00C835E8" w:rsidRPr="000F1D8F" w:rsidRDefault="00C835E8" w:rsidP="000F1D8F">
            <w:pPr>
              <w:adjustRightInd w:val="0"/>
              <w:snapToGrid w:val="0"/>
              <w:jc w:val="left"/>
              <w:rPr>
                <w:color w:val="000000"/>
              </w:rPr>
            </w:pPr>
            <w:r w:rsidRPr="000F1D8F">
              <w:rPr>
                <w:rFonts w:hint="eastAsia"/>
                <w:color w:val="000000"/>
              </w:rPr>
              <w:t>中期考核</w:t>
            </w:r>
          </w:p>
        </w:tc>
        <w:tc>
          <w:tcPr>
            <w:tcW w:w="1346" w:type="pct"/>
            <w:shd w:val="clear" w:color="auto" w:fill="FFFFFF"/>
            <w:vAlign w:val="center"/>
          </w:tcPr>
          <w:p w:rsidR="00C835E8" w:rsidRDefault="00C835E8" w:rsidP="009B7945">
            <w:pPr>
              <w:adjustRightInd w:val="0"/>
              <w:snapToGrid w:val="0"/>
              <w:jc w:val="center"/>
              <w:rPr>
                <w:color w:val="000000"/>
              </w:rPr>
            </w:pPr>
            <w:r>
              <w:rPr>
                <w:rFonts w:hint="eastAsia"/>
                <w:color w:val="000000"/>
              </w:rPr>
              <w:t xml:space="preserve"> Mid-term Examination </w:t>
            </w:r>
          </w:p>
        </w:tc>
        <w:tc>
          <w:tcPr>
            <w:tcW w:w="396" w:type="pct"/>
            <w:shd w:val="clear" w:color="auto" w:fill="FFFFFF"/>
            <w:vAlign w:val="center"/>
          </w:tcPr>
          <w:p w:rsidR="00C835E8" w:rsidRPr="00C835E8" w:rsidRDefault="00C835E8" w:rsidP="00561DC0">
            <w:pPr>
              <w:adjustRightInd w:val="0"/>
              <w:snapToGrid w:val="0"/>
              <w:jc w:val="center"/>
              <w:rPr>
                <w:color w:val="000000"/>
                <w:szCs w:val="21"/>
              </w:rPr>
            </w:pPr>
            <w:r w:rsidRPr="00C835E8">
              <w:rPr>
                <w:rFonts w:hint="eastAsia"/>
                <w:color w:val="000000"/>
                <w:szCs w:val="21"/>
              </w:rPr>
              <w:t>1</w:t>
            </w:r>
          </w:p>
        </w:tc>
        <w:tc>
          <w:tcPr>
            <w:tcW w:w="978" w:type="pct"/>
            <w:gridSpan w:val="2"/>
            <w:vMerge/>
            <w:shd w:val="clear" w:color="auto" w:fill="FFFFFF"/>
            <w:vAlign w:val="center"/>
          </w:tcPr>
          <w:p w:rsidR="00C835E8" w:rsidRPr="000F1D8F" w:rsidRDefault="00C835E8" w:rsidP="000325DA">
            <w:pPr>
              <w:adjustRightInd w:val="0"/>
              <w:snapToGrid w:val="0"/>
              <w:rPr>
                <w:color w:val="000000"/>
              </w:rPr>
            </w:pPr>
          </w:p>
        </w:tc>
      </w:tr>
      <w:tr w:rsidR="00C835E8" w:rsidRPr="000F1D8F" w:rsidTr="00C16476">
        <w:trPr>
          <w:cantSplit/>
          <w:trHeight w:val="340"/>
          <w:jc w:val="center"/>
        </w:trPr>
        <w:tc>
          <w:tcPr>
            <w:tcW w:w="1029" w:type="pct"/>
            <w:gridSpan w:val="2"/>
            <w:vMerge/>
            <w:shd w:val="clear" w:color="auto" w:fill="FFFFFF"/>
            <w:vAlign w:val="center"/>
          </w:tcPr>
          <w:p w:rsidR="00C835E8" w:rsidRPr="000F1D8F" w:rsidRDefault="00C835E8" w:rsidP="000325DA">
            <w:pPr>
              <w:adjustRightInd w:val="0"/>
              <w:snapToGrid w:val="0"/>
              <w:spacing w:line="200" w:lineRule="exact"/>
              <w:jc w:val="center"/>
              <w:rPr>
                <w:color w:val="000000"/>
              </w:rPr>
            </w:pPr>
          </w:p>
        </w:tc>
        <w:tc>
          <w:tcPr>
            <w:tcW w:w="1251" w:type="pct"/>
            <w:shd w:val="clear" w:color="auto" w:fill="FFFFFF"/>
            <w:vAlign w:val="center"/>
          </w:tcPr>
          <w:p w:rsidR="00C835E8" w:rsidRPr="000F1D8F" w:rsidRDefault="00C835E8" w:rsidP="000F1D8F">
            <w:pPr>
              <w:adjustRightInd w:val="0"/>
              <w:snapToGrid w:val="0"/>
              <w:jc w:val="left"/>
              <w:rPr>
                <w:color w:val="000000"/>
              </w:rPr>
            </w:pPr>
            <w:r w:rsidRPr="000F1D8F">
              <w:rPr>
                <w:rFonts w:hint="eastAsia"/>
                <w:color w:val="000000"/>
              </w:rPr>
              <w:t>科研训练</w:t>
            </w:r>
          </w:p>
        </w:tc>
        <w:tc>
          <w:tcPr>
            <w:tcW w:w="1346" w:type="pct"/>
            <w:shd w:val="clear" w:color="auto" w:fill="FFFFFF"/>
            <w:vAlign w:val="center"/>
          </w:tcPr>
          <w:p w:rsidR="00C835E8" w:rsidRDefault="00C835E8" w:rsidP="009B7945">
            <w:pPr>
              <w:adjustRightInd w:val="0"/>
              <w:snapToGrid w:val="0"/>
              <w:jc w:val="center"/>
              <w:rPr>
                <w:color w:val="000000"/>
              </w:rPr>
            </w:pPr>
            <w:r>
              <w:rPr>
                <w:rFonts w:hint="eastAsia"/>
                <w:color w:val="000000"/>
              </w:rPr>
              <w:t>Research Training</w:t>
            </w:r>
          </w:p>
        </w:tc>
        <w:tc>
          <w:tcPr>
            <w:tcW w:w="396" w:type="pct"/>
            <w:shd w:val="clear" w:color="auto" w:fill="FFFFFF"/>
            <w:vAlign w:val="center"/>
          </w:tcPr>
          <w:p w:rsidR="00C835E8" w:rsidRPr="00C835E8" w:rsidRDefault="00C835E8" w:rsidP="00561DC0">
            <w:pPr>
              <w:adjustRightInd w:val="0"/>
              <w:snapToGrid w:val="0"/>
              <w:jc w:val="center"/>
              <w:rPr>
                <w:color w:val="000000"/>
                <w:szCs w:val="21"/>
              </w:rPr>
            </w:pPr>
            <w:r w:rsidRPr="00C835E8">
              <w:rPr>
                <w:rFonts w:hint="eastAsia"/>
                <w:color w:val="000000"/>
                <w:szCs w:val="21"/>
              </w:rPr>
              <w:t>1</w:t>
            </w:r>
          </w:p>
        </w:tc>
        <w:tc>
          <w:tcPr>
            <w:tcW w:w="978" w:type="pct"/>
            <w:gridSpan w:val="2"/>
            <w:vMerge/>
            <w:shd w:val="clear" w:color="auto" w:fill="FFFFFF"/>
            <w:vAlign w:val="center"/>
          </w:tcPr>
          <w:p w:rsidR="00C835E8" w:rsidRPr="000F1D8F" w:rsidRDefault="00C835E8" w:rsidP="000325DA">
            <w:pPr>
              <w:adjustRightInd w:val="0"/>
              <w:snapToGrid w:val="0"/>
              <w:rPr>
                <w:color w:val="000000"/>
              </w:rPr>
            </w:pPr>
          </w:p>
        </w:tc>
      </w:tr>
      <w:tr w:rsidR="00C835E8" w:rsidRPr="000F1D8F" w:rsidTr="00C16476">
        <w:trPr>
          <w:cantSplit/>
          <w:trHeight w:val="340"/>
          <w:jc w:val="center"/>
        </w:trPr>
        <w:tc>
          <w:tcPr>
            <w:tcW w:w="1029" w:type="pct"/>
            <w:gridSpan w:val="2"/>
            <w:vMerge/>
            <w:shd w:val="clear" w:color="auto" w:fill="FFFFFF"/>
            <w:vAlign w:val="center"/>
          </w:tcPr>
          <w:p w:rsidR="00C835E8" w:rsidRPr="000F1D8F" w:rsidRDefault="00C835E8" w:rsidP="000325DA">
            <w:pPr>
              <w:adjustRightInd w:val="0"/>
              <w:snapToGrid w:val="0"/>
              <w:spacing w:line="200" w:lineRule="exact"/>
              <w:jc w:val="center"/>
              <w:rPr>
                <w:color w:val="000000"/>
              </w:rPr>
            </w:pPr>
          </w:p>
        </w:tc>
        <w:tc>
          <w:tcPr>
            <w:tcW w:w="1251" w:type="pct"/>
            <w:shd w:val="clear" w:color="auto" w:fill="FFFFFF"/>
            <w:vAlign w:val="center"/>
          </w:tcPr>
          <w:p w:rsidR="00C835E8" w:rsidRPr="000F1D8F" w:rsidRDefault="00C835E8" w:rsidP="000F1D8F">
            <w:pPr>
              <w:adjustRightInd w:val="0"/>
              <w:snapToGrid w:val="0"/>
              <w:jc w:val="left"/>
              <w:rPr>
                <w:color w:val="000000"/>
              </w:rPr>
            </w:pPr>
            <w:r w:rsidRPr="000F1D8F">
              <w:rPr>
                <w:rFonts w:hint="eastAsia"/>
                <w:color w:val="000000"/>
              </w:rPr>
              <w:t>社会实践</w:t>
            </w:r>
          </w:p>
        </w:tc>
        <w:tc>
          <w:tcPr>
            <w:tcW w:w="1346" w:type="pct"/>
            <w:shd w:val="clear" w:color="auto" w:fill="FFFFFF"/>
            <w:vAlign w:val="center"/>
          </w:tcPr>
          <w:p w:rsidR="00C835E8" w:rsidRDefault="00C835E8" w:rsidP="009B7945">
            <w:pPr>
              <w:adjustRightInd w:val="0"/>
              <w:snapToGrid w:val="0"/>
              <w:jc w:val="center"/>
              <w:rPr>
                <w:color w:val="000000"/>
              </w:rPr>
            </w:pPr>
            <w:r>
              <w:rPr>
                <w:rFonts w:hint="eastAsia"/>
                <w:color w:val="000000"/>
              </w:rPr>
              <w:t>Practical Training</w:t>
            </w:r>
          </w:p>
        </w:tc>
        <w:tc>
          <w:tcPr>
            <w:tcW w:w="396" w:type="pct"/>
            <w:shd w:val="clear" w:color="auto" w:fill="FFFFFF"/>
            <w:vAlign w:val="center"/>
          </w:tcPr>
          <w:p w:rsidR="00C835E8" w:rsidRPr="00C835E8" w:rsidRDefault="00C835E8" w:rsidP="00561DC0">
            <w:pPr>
              <w:adjustRightInd w:val="0"/>
              <w:snapToGrid w:val="0"/>
              <w:jc w:val="center"/>
              <w:rPr>
                <w:color w:val="000000"/>
                <w:szCs w:val="21"/>
              </w:rPr>
            </w:pPr>
            <w:r w:rsidRPr="00C835E8">
              <w:rPr>
                <w:rFonts w:hint="eastAsia"/>
                <w:color w:val="000000"/>
                <w:szCs w:val="21"/>
              </w:rPr>
              <w:t>1</w:t>
            </w:r>
          </w:p>
        </w:tc>
        <w:tc>
          <w:tcPr>
            <w:tcW w:w="978" w:type="pct"/>
            <w:gridSpan w:val="2"/>
            <w:vMerge/>
            <w:shd w:val="clear" w:color="auto" w:fill="FFFFFF"/>
            <w:vAlign w:val="center"/>
          </w:tcPr>
          <w:p w:rsidR="00C835E8" w:rsidRPr="000F1D8F" w:rsidRDefault="00C835E8" w:rsidP="000325DA">
            <w:pPr>
              <w:adjustRightInd w:val="0"/>
              <w:snapToGrid w:val="0"/>
              <w:rPr>
                <w:color w:val="000000"/>
              </w:rPr>
            </w:pPr>
          </w:p>
        </w:tc>
      </w:tr>
      <w:tr w:rsidR="00C16476" w:rsidRPr="000F1D8F" w:rsidTr="00C16476">
        <w:trPr>
          <w:cantSplit/>
          <w:trHeight w:val="340"/>
          <w:jc w:val="center"/>
        </w:trPr>
        <w:tc>
          <w:tcPr>
            <w:tcW w:w="5000" w:type="pct"/>
            <w:gridSpan w:val="7"/>
            <w:shd w:val="clear" w:color="auto" w:fill="FFFFFF"/>
            <w:vAlign w:val="center"/>
          </w:tcPr>
          <w:p w:rsidR="00C16476" w:rsidRDefault="00C16476" w:rsidP="000325DA">
            <w:pPr>
              <w:adjustRightInd w:val="0"/>
              <w:snapToGrid w:val="0"/>
              <w:rPr>
                <w:color w:val="000000"/>
              </w:rPr>
            </w:pPr>
          </w:p>
          <w:p w:rsidR="00F13AE7" w:rsidRDefault="00F13AE7" w:rsidP="00F13AE7">
            <w:pPr>
              <w:adjustRightInd w:val="0"/>
              <w:snapToGrid w:val="0"/>
              <w:rPr>
                <w:color w:val="000000"/>
              </w:rPr>
            </w:pPr>
            <w:r>
              <w:rPr>
                <w:rFonts w:hint="eastAsia"/>
                <w:color w:val="000000"/>
              </w:rPr>
              <w:t>总学分</w:t>
            </w:r>
            <w:r w:rsidRPr="00954A40">
              <w:rPr>
                <w:rFonts w:asciiTheme="minorEastAsia" w:hAnsiTheme="minorEastAsia" w:hint="eastAsia"/>
                <w:color w:val="000000"/>
              </w:rPr>
              <w:t>≥</w:t>
            </w:r>
            <w:r>
              <w:rPr>
                <w:rFonts w:hint="eastAsia"/>
                <w:color w:val="000000"/>
              </w:rPr>
              <w:t>35</w:t>
            </w:r>
            <w:r>
              <w:rPr>
                <w:rFonts w:hint="eastAsia"/>
                <w:color w:val="000000"/>
              </w:rPr>
              <w:t>，其中课程学分</w:t>
            </w:r>
            <w:r w:rsidRPr="00954A40">
              <w:rPr>
                <w:rFonts w:asciiTheme="minorEastAsia" w:hAnsiTheme="minorEastAsia" w:hint="eastAsia"/>
                <w:color w:val="000000"/>
              </w:rPr>
              <w:t>≥</w:t>
            </w:r>
            <w:r>
              <w:rPr>
                <w:rFonts w:hint="eastAsia"/>
                <w:color w:val="000000"/>
              </w:rPr>
              <w:t>30</w:t>
            </w:r>
            <w:r w:rsidR="00240B29">
              <w:rPr>
                <w:rFonts w:hint="eastAsia"/>
                <w:color w:val="000000"/>
              </w:rPr>
              <w:t>（必修课学分</w:t>
            </w:r>
            <w:r w:rsidR="00240B29" w:rsidRPr="00954A40">
              <w:rPr>
                <w:rFonts w:asciiTheme="minorEastAsia" w:hAnsiTheme="minorEastAsia" w:hint="eastAsia"/>
                <w:color w:val="000000"/>
              </w:rPr>
              <w:t>≥</w:t>
            </w:r>
            <w:r w:rsidR="00240B29">
              <w:rPr>
                <w:rFonts w:asciiTheme="minorEastAsia" w:hAnsiTheme="minorEastAsia" w:hint="eastAsia"/>
                <w:color w:val="000000"/>
              </w:rPr>
              <w:t>17</w:t>
            </w:r>
            <w:r w:rsidR="00240B29">
              <w:rPr>
                <w:rFonts w:hint="eastAsia"/>
                <w:color w:val="000000"/>
              </w:rPr>
              <w:t>）</w:t>
            </w:r>
            <w:r>
              <w:rPr>
                <w:rFonts w:hint="eastAsia"/>
                <w:color w:val="000000"/>
              </w:rPr>
              <w:t>，必修环节学分</w:t>
            </w:r>
            <w:r w:rsidRPr="00954A40">
              <w:rPr>
                <w:rFonts w:asciiTheme="minorEastAsia" w:hAnsiTheme="minorEastAsia" w:hint="eastAsia"/>
                <w:color w:val="000000"/>
              </w:rPr>
              <w:t>≥</w:t>
            </w:r>
            <w:r>
              <w:rPr>
                <w:rFonts w:hint="eastAsia"/>
                <w:color w:val="000000"/>
              </w:rPr>
              <w:t>5</w:t>
            </w:r>
            <w:r>
              <w:rPr>
                <w:rFonts w:hint="eastAsia"/>
                <w:color w:val="000000"/>
              </w:rPr>
              <w:t>。</w:t>
            </w:r>
          </w:p>
          <w:p w:rsidR="00C16476" w:rsidRPr="00F13AE7" w:rsidRDefault="00C16476" w:rsidP="000325DA">
            <w:pPr>
              <w:adjustRightInd w:val="0"/>
              <w:snapToGrid w:val="0"/>
              <w:rPr>
                <w:color w:val="000000"/>
              </w:rPr>
            </w:pPr>
          </w:p>
        </w:tc>
      </w:tr>
    </w:tbl>
    <w:p w:rsidR="000E0FAE" w:rsidRDefault="000E0FAE">
      <w:pPr>
        <w:widowControl/>
        <w:jc w:val="left"/>
        <w:rPr>
          <w:color w:val="000000"/>
        </w:rPr>
      </w:pPr>
      <w:r>
        <w:rPr>
          <w:color w:val="000000"/>
        </w:rPr>
        <w:br w:type="page"/>
      </w:r>
    </w:p>
    <w:p w:rsidR="00751E32" w:rsidRPr="003C1B45" w:rsidRDefault="000C2B7F" w:rsidP="00751E32">
      <w:pPr>
        <w:widowControl/>
        <w:spacing w:line="500" w:lineRule="atLeast"/>
        <w:jc w:val="left"/>
        <w:rPr>
          <w:rFonts w:ascii="仿宋" w:eastAsia="仿宋" w:hAnsi="仿宋" w:cs="宋体"/>
          <w:color w:val="000000"/>
          <w:kern w:val="0"/>
          <w:sz w:val="28"/>
          <w:szCs w:val="28"/>
        </w:rPr>
      </w:pPr>
      <w:r w:rsidRPr="003C1B45">
        <w:rPr>
          <w:rFonts w:ascii="仿宋" w:eastAsia="仿宋" w:hAnsi="仿宋" w:cs="宋体" w:hint="eastAsia"/>
          <w:color w:val="000000"/>
          <w:kern w:val="0"/>
          <w:sz w:val="28"/>
          <w:szCs w:val="28"/>
        </w:rPr>
        <w:lastRenderedPageBreak/>
        <w:t>附件</w:t>
      </w:r>
      <w:r w:rsidR="00A23CAD" w:rsidRPr="003C1B45">
        <w:rPr>
          <w:rFonts w:ascii="仿宋" w:eastAsia="仿宋" w:hAnsi="仿宋" w:cs="宋体" w:hint="eastAsia"/>
          <w:color w:val="000000"/>
          <w:kern w:val="0"/>
          <w:sz w:val="28"/>
          <w:szCs w:val="28"/>
        </w:rPr>
        <w:t>2</w:t>
      </w:r>
      <w:r w:rsidR="00560A22" w:rsidRPr="003C1B45">
        <w:rPr>
          <w:rFonts w:ascii="仿宋" w:eastAsia="仿宋" w:hAnsi="仿宋" w:cs="宋体" w:hint="eastAsia"/>
          <w:color w:val="000000"/>
          <w:kern w:val="0"/>
          <w:sz w:val="28"/>
          <w:szCs w:val="28"/>
        </w:rPr>
        <w:t>：</w:t>
      </w:r>
      <w:bookmarkStart w:id="1" w:name="_Toc214176406"/>
      <w:bookmarkStart w:id="2" w:name="_Toc212038499"/>
      <w:bookmarkStart w:id="3" w:name="_Toc212036286"/>
      <w:bookmarkStart w:id="4" w:name="_Toc212033855"/>
      <w:bookmarkStart w:id="5" w:name="_Toc204320237"/>
      <w:bookmarkStart w:id="6" w:name="_Toc211055733"/>
      <w:bookmarkStart w:id="7" w:name="_Toc204323260"/>
      <w:r w:rsidR="00751E32" w:rsidRPr="003C1B45">
        <w:rPr>
          <w:rFonts w:ascii="仿宋" w:eastAsia="仿宋" w:hAnsi="仿宋" w:cs="宋体" w:hint="eastAsia"/>
          <w:color w:val="000000"/>
          <w:kern w:val="0"/>
          <w:sz w:val="28"/>
          <w:szCs w:val="28"/>
        </w:rPr>
        <w:t>XX专业（或一级学科）学术学位博士研究</w:t>
      </w:r>
      <w:r w:rsidR="00751E32" w:rsidRPr="003C1B45">
        <w:rPr>
          <w:rFonts w:ascii="仿宋" w:eastAsia="仿宋" w:hAnsi="仿宋" w:cs="宋体"/>
          <w:color w:val="000000"/>
          <w:kern w:val="0"/>
          <w:sz w:val="28"/>
          <w:szCs w:val="28"/>
        </w:rPr>
        <w:t>生培养方案</w:t>
      </w:r>
      <w:r w:rsidR="00751E32" w:rsidRPr="003C1B45">
        <w:rPr>
          <w:rFonts w:ascii="仿宋" w:eastAsia="仿宋" w:hAnsi="仿宋" w:cs="宋体" w:hint="eastAsia"/>
          <w:color w:val="000000"/>
          <w:kern w:val="0"/>
          <w:sz w:val="28"/>
          <w:szCs w:val="28"/>
        </w:rPr>
        <w:t>模板</w:t>
      </w:r>
    </w:p>
    <w:p w:rsidR="00005FE8" w:rsidRPr="000353F5" w:rsidRDefault="00005FE8" w:rsidP="00751E32">
      <w:pPr>
        <w:widowControl/>
        <w:spacing w:line="500" w:lineRule="atLeast"/>
        <w:jc w:val="left"/>
        <w:rPr>
          <w:rFonts w:ascii="黑体" w:eastAsia="黑体" w:hAnsi="黑体"/>
          <w:b/>
          <w:szCs w:val="21"/>
        </w:rPr>
      </w:pPr>
    </w:p>
    <w:p w:rsidR="00751E32" w:rsidRPr="00751E32" w:rsidRDefault="00560A22" w:rsidP="00751E32">
      <w:pPr>
        <w:widowControl/>
        <w:spacing w:line="500" w:lineRule="atLeast"/>
        <w:jc w:val="center"/>
        <w:rPr>
          <w:rFonts w:ascii="黑体" w:eastAsia="黑体" w:hAnsi="黑体"/>
          <w:sz w:val="32"/>
          <w:szCs w:val="32"/>
        </w:rPr>
      </w:pPr>
      <w:r w:rsidRPr="00751E32">
        <w:rPr>
          <w:rFonts w:ascii="黑体" w:eastAsia="黑体" w:hAnsi="黑体" w:hint="eastAsia"/>
          <w:sz w:val="32"/>
          <w:szCs w:val="32"/>
        </w:rPr>
        <w:t>XX</w:t>
      </w:r>
      <w:r w:rsidR="004924D2" w:rsidRPr="00751E32">
        <w:rPr>
          <w:rFonts w:ascii="黑体" w:eastAsia="黑体" w:hAnsi="黑体" w:hint="eastAsia"/>
          <w:sz w:val="32"/>
          <w:szCs w:val="32"/>
        </w:rPr>
        <w:t>专业</w:t>
      </w:r>
      <w:r w:rsidR="003B0B23">
        <w:rPr>
          <w:rFonts w:ascii="黑体" w:eastAsia="黑体" w:hAnsi="黑体" w:hint="eastAsia"/>
          <w:sz w:val="32"/>
          <w:szCs w:val="32"/>
        </w:rPr>
        <w:t>（或一级学科）</w:t>
      </w:r>
      <w:r w:rsidR="00C20D9B" w:rsidRPr="00751E32">
        <w:rPr>
          <w:rFonts w:ascii="黑体" w:eastAsia="黑体" w:hAnsi="黑体" w:hint="eastAsia"/>
          <w:sz w:val="32"/>
          <w:szCs w:val="32"/>
        </w:rPr>
        <w:t>学术学位</w:t>
      </w:r>
      <w:r w:rsidR="00751E32" w:rsidRPr="00751E32">
        <w:rPr>
          <w:rFonts w:ascii="黑体" w:eastAsia="黑体" w:hAnsi="黑体" w:hint="eastAsia"/>
          <w:sz w:val="32"/>
          <w:szCs w:val="32"/>
        </w:rPr>
        <w:t>博士</w:t>
      </w:r>
      <w:r w:rsidRPr="00751E32">
        <w:rPr>
          <w:rFonts w:ascii="黑体" w:eastAsia="黑体" w:hAnsi="黑体" w:hint="eastAsia"/>
          <w:sz w:val="32"/>
          <w:szCs w:val="32"/>
        </w:rPr>
        <w:t>研究</w:t>
      </w:r>
      <w:r w:rsidRPr="00751E32">
        <w:rPr>
          <w:rFonts w:ascii="黑体" w:eastAsia="黑体" w:hAnsi="黑体"/>
          <w:sz w:val="32"/>
          <w:szCs w:val="32"/>
        </w:rPr>
        <w:t>生培养方案</w:t>
      </w:r>
      <w:bookmarkStart w:id="8" w:name="_Toc211055734"/>
      <w:bookmarkStart w:id="9" w:name="_Toc204323261"/>
      <w:bookmarkStart w:id="10" w:name="_Toc204320238"/>
      <w:bookmarkEnd w:id="1"/>
      <w:bookmarkEnd w:id="2"/>
      <w:bookmarkEnd w:id="3"/>
      <w:bookmarkEnd w:id="4"/>
      <w:bookmarkEnd w:id="5"/>
      <w:bookmarkEnd w:id="6"/>
      <w:bookmarkEnd w:id="7"/>
    </w:p>
    <w:p w:rsidR="00560A22" w:rsidRPr="00751E32" w:rsidRDefault="00560A22" w:rsidP="00751E32">
      <w:pPr>
        <w:widowControl/>
        <w:spacing w:line="500" w:lineRule="atLeast"/>
        <w:jc w:val="center"/>
        <w:rPr>
          <w:rFonts w:ascii="Times New Roman" w:hAnsi="Times New Roman"/>
          <w:b/>
          <w:sz w:val="28"/>
          <w:szCs w:val="28"/>
        </w:rPr>
      </w:pPr>
      <w:r w:rsidRPr="00751E32">
        <w:rPr>
          <w:rFonts w:ascii="Times New Roman" w:hAnsi="Times New Roman"/>
          <w:b/>
          <w:sz w:val="28"/>
          <w:szCs w:val="28"/>
        </w:rPr>
        <w:t>（</w:t>
      </w:r>
      <w:r w:rsidRPr="00751E32">
        <w:rPr>
          <w:rFonts w:ascii="Times New Roman" w:hAnsi="Times New Roman" w:hint="eastAsia"/>
          <w:b/>
          <w:sz w:val="28"/>
          <w:szCs w:val="28"/>
        </w:rPr>
        <w:t>专业</w:t>
      </w:r>
      <w:r w:rsidR="00751E32">
        <w:rPr>
          <w:rFonts w:ascii="Times New Roman" w:hAnsi="Times New Roman" w:hint="eastAsia"/>
          <w:b/>
          <w:sz w:val="28"/>
          <w:szCs w:val="28"/>
        </w:rPr>
        <w:t>或</w:t>
      </w:r>
      <w:r w:rsidR="00751E32" w:rsidRPr="00751E32">
        <w:rPr>
          <w:rFonts w:ascii="Times New Roman" w:hAnsi="Times New Roman" w:hint="eastAsia"/>
          <w:b/>
          <w:sz w:val="28"/>
          <w:szCs w:val="28"/>
        </w:rPr>
        <w:t>一级学科</w:t>
      </w:r>
      <w:r w:rsidRPr="00751E32">
        <w:rPr>
          <w:rFonts w:ascii="Times New Roman" w:hAnsi="Times New Roman"/>
          <w:b/>
          <w:sz w:val="28"/>
          <w:szCs w:val="28"/>
        </w:rPr>
        <w:t>代码：</w:t>
      </w:r>
      <w:r w:rsidR="001B0837" w:rsidRPr="00751E32">
        <w:rPr>
          <w:rFonts w:ascii="Times New Roman" w:hAnsi="Times New Roman" w:hint="eastAsia"/>
          <w:b/>
          <w:sz w:val="28"/>
          <w:szCs w:val="28"/>
        </w:rPr>
        <w:t xml:space="preserve">  </w:t>
      </w:r>
      <w:r w:rsidR="00C1219E">
        <w:rPr>
          <w:rFonts w:ascii="Times New Roman" w:hAnsi="Times New Roman" w:hint="eastAsia"/>
          <w:b/>
          <w:sz w:val="28"/>
          <w:szCs w:val="28"/>
        </w:rPr>
        <w:t xml:space="preserve">  </w:t>
      </w:r>
      <w:r w:rsidRPr="00751E32">
        <w:rPr>
          <w:rFonts w:ascii="Times New Roman" w:hAnsi="Times New Roman" w:hint="eastAsia"/>
          <w:b/>
          <w:sz w:val="28"/>
          <w:szCs w:val="28"/>
        </w:rPr>
        <w:t xml:space="preserve"> </w:t>
      </w:r>
      <w:r w:rsidR="00AC107A" w:rsidRPr="00751E32">
        <w:rPr>
          <w:rFonts w:ascii="Times New Roman" w:hAnsi="Times New Roman" w:hint="eastAsia"/>
          <w:b/>
          <w:sz w:val="28"/>
          <w:szCs w:val="28"/>
        </w:rPr>
        <w:t xml:space="preserve"> </w:t>
      </w:r>
      <w:r w:rsidRPr="00751E32">
        <w:rPr>
          <w:rFonts w:ascii="Times New Roman" w:hAnsi="Times New Roman"/>
          <w:b/>
          <w:sz w:val="28"/>
          <w:szCs w:val="28"/>
        </w:rPr>
        <w:t>授</w:t>
      </w:r>
      <w:r w:rsidRPr="00751E32">
        <w:rPr>
          <w:rFonts w:ascii="Times New Roman" w:hAnsi="Times New Roman"/>
          <w:b/>
          <w:sz w:val="28"/>
          <w:szCs w:val="28"/>
        </w:rPr>
        <w:t xml:space="preserve"> </w:t>
      </w:r>
      <w:r w:rsidRPr="00751E32">
        <w:rPr>
          <w:rFonts w:ascii="Times New Roman" w:hAnsi="Times New Roman" w:hint="eastAsia"/>
          <w:b/>
          <w:sz w:val="28"/>
          <w:szCs w:val="28"/>
        </w:rPr>
        <w:t>xx</w:t>
      </w:r>
      <w:r w:rsidRPr="00751E32">
        <w:rPr>
          <w:rFonts w:ascii="Times New Roman" w:hAnsi="Times New Roman" w:hint="eastAsia"/>
          <w:b/>
          <w:sz w:val="28"/>
          <w:szCs w:val="28"/>
        </w:rPr>
        <w:t>学博士</w:t>
      </w:r>
      <w:r w:rsidRPr="00751E32">
        <w:rPr>
          <w:rFonts w:ascii="Times New Roman" w:hAnsi="Times New Roman"/>
          <w:b/>
          <w:sz w:val="28"/>
          <w:szCs w:val="28"/>
        </w:rPr>
        <w:t>学位）</w:t>
      </w:r>
      <w:bookmarkEnd w:id="8"/>
      <w:bookmarkEnd w:id="9"/>
      <w:bookmarkEnd w:id="10"/>
    </w:p>
    <w:p w:rsidR="00560A22" w:rsidRPr="00854E76" w:rsidRDefault="00560A22" w:rsidP="003667E9">
      <w:pPr>
        <w:spacing w:beforeLines="50" w:line="480" w:lineRule="exact"/>
        <w:ind w:firstLineChars="200" w:firstLine="560"/>
        <w:rPr>
          <w:rFonts w:ascii="仿宋" w:eastAsia="仿宋" w:hAnsi="仿宋"/>
          <w:sz w:val="28"/>
          <w:szCs w:val="28"/>
        </w:rPr>
      </w:pPr>
      <w:bookmarkStart w:id="11" w:name="_Toc212038500"/>
      <w:r w:rsidRPr="00854E76">
        <w:rPr>
          <w:rFonts w:ascii="仿宋" w:eastAsia="仿宋" w:hAnsi="仿宋"/>
          <w:sz w:val="28"/>
          <w:szCs w:val="28"/>
        </w:rPr>
        <w:t>一、培养目标</w:t>
      </w:r>
      <w:bookmarkEnd w:id="11"/>
    </w:p>
    <w:p w:rsidR="00560A22" w:rsidRPr="00854E76" w:rsidRDefault="00560A22" w:rsidP="00EB72AB">
      <w:pPr>
        <w:spacing w:line="480" w:lineRule="exact"/>
        <w:ind w:firstLineChars="200" w:firstLine="560"/>
        <w:rPr>
          <w:rFonts w:ascii="仿宋" w:eastAsia="仿宋" w:hAnsi="仿宋"/>
          <w:sz w:val="28"/>
          <w:szCs w:val="28"/>
        </w:rPr>
      </w:pPr>
      <w:bookmarkStart w:id="12" w:name="_Toc212038501"/>
      <w:r w:rsidRPr="00854E76">
        <w:rPr>
          <w:rFonts w:ascii="仿宋" w:eastAsia="仿宋" w:hAnsi="仿宋"/>
          <w:sz w:val="28"/>
          <w:szCs w:val="28"/>
        </w:rPr>
        <w:t>二、研究方向</w:t>
      </w:r>
      <w:bookmarkEnd w:id="12"/>
    </w:p>
    <w:p w:rsidR="00560A22" w:rsidRPr="00854E76" w:rsidRDefault="00560A22" w:rsidP="00EB72AB">
      <w:pPr>
        <w:spacing w:line="480" w:lineRule="exact"/>
        <w:ind w:firstLineChars="200" w:firstLine="560"/>
        <w:rPr>
          <w:rFonts w:ascii="仿宋" w:eastAsia="仿宋" w:hAnsi="仿宋"/>
          <w:sz w:val="28"/>
          <w:szCs w:val="28"/>
        </w:rPr>
      </w:pPr>
      <w:bookmarkStart w:id="13" w:name="_Toc212038502"/>
      <w:r w:rsidRPr="00854E76">
        <w:rPr>
          <w:rFonts w:ascii="仿宋" w:eastAsia="仿宋" w:hAnsi="仿宋" w:hint="eastAsia"/>
          <w:sz w:val="28"/>
          <w:szCs w:val="28"/>
        </w:rPr>
        <w:t>三、</w:t>
      </w:r>
      <w:r w:rsidR="00742302">
        <w:rPr>
          <w:rFonts w:ascii="仿宋" w:eastAsia="仿宋" w:hAnsi="仿宋" w:hint="eastAsia"/>
          <w:sz w:val="28"/>
          <w:szCs w:val="28"/>
        </w:rPr>
        <w:t>学制与</w:t>
      </w:r>
      <w:r w:rsidRPr="00854E76">
        <w:rPr>
          <w:rFonts w:ascii="仿宋" w:eastAsia="仿宋" w:hAnsi="仿宋" w:hint="eastAsia"/>
          <w:sz w:val="28"/>
          <w:szCs w:val="28"/>
        </w:rPr>
        <w:t>学习年限</w:t>
      </w:r>
      <w:bookmarkEnd w:id="13"/>
      <w:r w:rsidRPr="00854E76">
        <w:rPr>
          <w:rFonts w:ascii="仿宋" w:eastAsia="仿宋" w:hAnsi="仿宋" w:hint="eastAsia"/>
          <w:sz w:val="28"/>
          <w:szCs w:val="28"/>
        </w:rPr>
        <w:t xml:space="preserve"> </w:t>
      </w:r>
    </w:p>
    <w:p w:rsidR="00854E76" w:rsidRPr="00854E76" w:rsidRDefault="00854E76" w:rsidP="00EB72AB">
      <w:pPr>
        <w:spacing w:line="480" w:lineRule="exact"/>
        <w:ind w:firstLineChars="200" w:firstLine="560"/>
        <w:rPr>
          <w:rFonts w:ascii="仿宋" w:eastAsia="仿宋" w:hAnsi="仿宋"/>
          <w:sz w:val="28"/>
          <w:szCs w:val="28"/>
        </w:rPr>
      </w:pPr>
      <w:r w:rsidRPr="00854E76">
        <w:rPr>
          <w:rFonts w:ascii="仿宋" w:eastAsia="仿宋" w:hAnsi="仿宋" w:hint="eastAsia"/>
          <w:sz w:val="28"/>
          <w:szCs w:val="28"/>
        </w:rPr>
        <w:t>四、培养方式</w:t>
      </w:r>
    </w:p>
    <w:p w:rsidR="00560A22" w:rsidRDefault="00854E76" w:rsidP="00EB72AB">
      <w:pPr>
        <w:spacing w:line="480" w:lineRule="exact"/>
        <w:ind w:firstLineChars="200" w:firstLine="560"/>
        <w:rPr>
          <w:rFonts w:ascii="仿宋" w:eastAsia="仿宋" w:hAnsi="仿宋"/>
          <w:sz w:val="28"/>
          <w:szCs w:val="28"/>
        </w:rPr>
      </w:pPr>
      <w:bookmarkStart w:id="14" w:name="_Toc212038503"/>
      <w:r w:rsidRPr="00854E76">
        <w:rPr>
          <w:rFonts w:ascii="仿宋" w:eastAsia="仿宋" w:hAnsi="仿宋" w:hint="eastAsia"/>
          <w:sz w:val="28"/>
          <w:szCs w:val="28"/>
        </w:rPr>
        <w:t>五</w:t>
      </w:r>
      <w:r w:rsidR="00560A22" w:rsidRPr="00854E76">
        <w:rPr>
          <w:rFonts w:ascii="仿宋" w:eastAsia="仿宋" w:hAnsi="仿宋" w:hint="eastAsia"/>
          <w:sz w:val="28"/>
          <w:szCs w:val="28"/>
        </w:rPr>
        <w:t>、课程设置</w:t>
      </w:r>
      <w:bookmarkEnd w:id="14"/>
    </w:p>
    <w:p w:rsidR="00560A22" w:rsidRDefault="00854E76" w:rsidP="00EB72AB">
      <w:pPr>
        <w:spacing w:line="480" w:lineRule="exact"/>
        <w:ind w:firstLineChars="200" w:firstLine="560"/>
        <w:rPr>
          <w:rFonts w:ascii="仿宋" w:eastAsia="仿宋" w:hAnsi="仿宋"/>
          <w:sz w:val="28"/>
          <w:szCs w:val="28"/>
        </w:rPr>
      </w:pPr>
      <w:bookmarkStart w:id="15" w:name="_Toc212038505"/>
      <w:r w:rsidRPr="00854E76">
        <w:rPr>
          <w:rFonts w:ascii="仿宋" w:eastAsia="仿宋" w:hAnsi="仿宋" w:hint="eastAsia"/>
          <w:sz w:val="28"/>
          <w:szCs w:val="28"/>
        </w:rPr>
        <w:t>六</w:t>
      </w:r>
      <w:r w:rsidR="00560A22" w:rsidRPr="00854E76">
        <w:rPr>
          <w:rFonts w:ascii="仿宋" w:eastAsia="仿宋" w:hAnsi="仿宋"/>
          <w:sz w:val="28"/>
          <w:szCs w:val="28"/>
        </w:rPr>
        <w:t>、</w:t>
      </w:r>
      <w:bookmarkEnd w:id="15"/>
      <w:r w:rsidRPr="00854E76">
        <w:rPr>
          <w:rFonts w:ascii="仿宋" w:eastAsia="仿宋" w:hAnsi="仿宋" w:hint="eastAsia"/>
          <w:sz w:val="28"/>
          <w:szCs w:val="28"/>
        </w:rPr>
        <w:t>必修环节</w:t>
      </w:r>
    </w:p>
    <w:p w:rsidR="00FE051F" w:rsidRPr="00854E76" w:rsidRDefault="00FE051F"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1.文献研读</w:t>
      </w:r>
    </w:p>
    <w:p w:rsidR="00854E76" w:rsidRDefault="00FE051F"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2</w:t>
      </w:r>
      <w:r w:rsidR="000E0FAE">
        <w:rPr>
          <w:rFonts w:ascii="仿宋" w:eastAsia="仿宋" w:hAnsi="仿宋" w:hint="eastAsia"/>
          <w:sz w:val="28"/>
          <w:szCs w:val="28"/>
        </w:rPr>
        <w:t>.</w:t>
      </w:r>
      <w:r w:rsidR="00854E76">
        <w:rPr>
          <w:rFonts w:ascii="仿宋" w:eastAsia="仿宋" w:hAnsi="仿宋" w:hint="eastAsia"/>
          <w:sz w:val="28"/>
          <w:szCs w:val="28"/>
        </w:rPr>
        <w:t>学术</w:t>
      </w:r>
      <w:r w:rsidR="00F56CC4">
        <w:rPr>
          <w:rFonts w:ascii="仿宋" w:eastAsia="仿宋" w:hAnsi="仿宋" w:hint="eastAsia"/>
          <w:sz w:val="28"/>
          <w:szCs w:val="28"/>
        </w:rPr>
        <w:t>报告</w:t>
      </w:r>
    </w:p>
    <w:p w:rsidR="00854E76" w:rsidRDefault="00FE051F"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3</w:t>
      </w:r>
      <w:r w:rsidR="000E0FAE">
        <w:rPr>
          <w:rFonts w:ascii="仿宋" w:eastAsia="仿宋" w:hAnsi="仿宋" w:hint="eastAsia"/>
          <w:sz w:val="28"/>
          <w:szCs w:val="28"/>
        </w:rPr>
        <w:t>.</w:t>
      </w:r>
      <w:r w:rsidR="00854E76" w:rsidRPr="00892A41">
        <w:rPr>
          <w:rFonts w:ascii="仿宋" w:eastAsia="仿宋" w:hAnsi="仿宋" w:hint="eastAsia"/>
          <w:sz w:val="28"/>
          <w:szCs w:val="28"/>
        </w:rPr>
        <w:t>学科综合考试</w:t>
      </w:r>
    </w:p>
    <w:p w:rsidR="00854E76" w:rsidRDefault="00AE36C4"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4</w:t>
      </w:r>
      <w:r w:rsidR="000E0FAE">
        <w:rPr>
          <w:rFonts w:ascii="仿宋" w:eastAsia="仿宋" w:hAnsi="仿宋" w:hint="eastAsia"/>
          <w:sz w:val="28"/>
          <w:szCs w:val="28"/>
        </w:rPr>
        <w:t>.</w:t>
      </w:r>
      <w:r w:rsidR="00F56CC4">
        <w:rPr>
          <w:rFonts w:ascii="仿宋" w:eastAsia="仿宋" w:hAnsi="仿宋" w:hint="eastAsia"/>
          <w:sz w:val="28"/>
          <w:szCs w:val="28"/>
        </w:rPr>
        <w:t>科研训练</w:t>
      </w:r>
    </w:p>
    <w:p w:rsidR="00854E76" w:rsidRDefault="00AE36C4"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5</w:t>
      </w:r>
      <w:r w:rsidR="000E0FAE">
        <w:rPr>
          <w:rFonts w:ascii="仿宋" w:eastAsia="仿宋" w:hAnsi="仿宋" w:hint="eastAsia"/>
          <w:sz w:val="28"/>
          <w:szCs w:val="28"/>
        </w:rPr>
        <w:t>.</w:t>
      </w:r>
      <w:r w:rsidR="00854E76">
        <w:rPr>
          <w:rFonts w:ascii="仿宋" w:eastAsia="仿宋" w:hAnsi="仿宋" w:hint="eastAsia"/>
          <w:sz w:val="28"/>
          <w:szCs w:val="28"/>
        </w:rPr>
        <w:t>课程助教或社会实践</w:t>
      </w:r>
    </w:p>
    <w:p w:rsidR="00854E76" w:rsidRDefault="00854E76"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七、学位论文</w:t>
      </w:r>
    </w:p>
    <w:p w:rsidR="00854E76" w:rsidRPr="00AE5C3B" w:rsidRDefault="009D1711"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1.</w:t>
      </w:r>
      <w:r w:rsidR="00854E76" w:rsidRPr="00AE5C3B">
        <w:rPr>
          <w:rFonts w:ascii="仿宋" w:eastAsia="仿宋" w:hAnsi="仿宋" w:hint="eastAsia"/>
          <w:sz w:val="28"/>
          <w:szCs w:val="28"/>
        </w:rPr>
        <w:t>论文选题</w:t>
      </w:r>
    </w:p>
    <w:p w:rsidR="00854E76" w:rsidRPr="00AE5C3B" w:rsidRDefault="009D1711"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2.</w:t>
      </w:r>
      <w:r w:rsidR="00854E76">
        <w:rPr>
          <w:rFonts w:ascii="仿宋" w:eastAsia="仿宋" w:hAnsi="仿宋" w:hint="eastAsia"/>
          <w:sz w:val="28"/>
          <w:szCs w:val="28"/>
        </w:rPr>
        <w:t>开题报告</w:t>
      </w:r>
    </w:p>
    <w:p w:rsidR="00854E76" w:rsidRPr="00AE5C3B" w:rsidRDefault="009D1711"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3.</w:t>
      </w:r>
      <w:r w:rsidR="00854E76">
        <w:rPr>
          <w:rFonts w:ascii="仿宋" w:eastAsia="仿宋" w:hAnsi="仿宋" w:hint="eastAsia"/>
          <w:sz w:val="28"/>
          <w:szCs w:val="28"/>
        </w:rPr>
        <w:t>论文撰写</w:t>
      </w:r>
    </w:p>
    <w:p w:rsidR="00854E76" w:rsidRPr="00AE5C3B" w:rsidRDefault="009D1711"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4.</w:t>
      </w:r>
      <w:r w:rsidR="00C41E6E">
        <w:rPr>
          <w:rFonts w:ascii="仿宋" w:eastAsia="仿宋" w:hAnsi="仿宋" w:hint="eastAsia"/>
          <w:sz w:val="28"/>
          <w:szCs w:val="28"/>
        </w:rPr>
        <w:t>论文</w:t>
      </w:r>
      <w:r w:rsidR="000E47C6">
        <w:rPr>
          <w:rFonts w:ascii="仿宋" w:eastAsia="仿宋" w:hAnsi="仿宋" w:hint="eastAsia"/>
          <w:sz w:val="28"/>
          <w:szCs w:val="28"/>
        </w:rPr>
        <w:t>预答辩</w:t>
      </w:r>
    </w:p>
    <w:p w:rsidR="00854E76" w:rsidRDefault="009D1711"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5.</w:t>
      </w:r>
      <w:r w:rsidR="000E47C6">
        <w:rPr>
          <w:rFonts w:ascii="仿宋" w:eastAsia="仿宋" w:hAnsi="仿宋" w:hint="eastAsia"/>
          <w:sz w:val="28"/>
          <w:szCs w:val="28"/>
        </w:rPr>
        <w:t>论文答辩</w:t>
      </w:r>
    </w:p>
    <w:p w:rsidR="00854E76" w:rsidRPr="00AE5C3B" w:rsidRDefault="00854E76" w:rsidP="00EB72AB">
      <w:pPr>
        <w:spacing w:line="480" w:lineRule="exact"/>
        <w:ind w:firstLineChars="200" w:firstLine="560"/>
        <w:rPr>
          <w:rFonts w:ascii="仿宋" w:eastAsia="仿宋" w:hAnsi="仿宋"/>
          <w:sz w:val="28"/>
          <w:szCs w:val="28"/>
        </w:rPr>
      </w:pPr>
      <w:r>
        <w:rPr>
          <w:rFonts w:ascii="仿宋" w:eastAsia="仿宋" w:hAnsi="仿宋" w:hint="eastAsia"/>
          <w:sz w:val="28"/>
          <w:szCs w:val="28"/>
        </w:rPr>
        <w:t>6.</w:t>
      </w:r>
      <w:r w:rsidR="000E47C6">
        <w:rPr>
          <w:rFonts w:ascii="仿宋" w:eastAsia="仿宋" w:hAnsi="仿宋" w:hint="eastAsia"/>
          <w:sz w:val="28"/>
          <w:szCs w:val="28"/>
        </w:rPr>
        <w:t>资格论文</w:t>
      </w:r>
    </w:p>
    <w:p w:rsidR="00EB72AB" w:rsidRDefault="00EB72AB">
      <w:pPr>
        <w:widowControl/>
        <w:jc w:val="left"/>
        <w:rPr>
          <w:rFonts w:ascii="宋体" w:hAnsi="宋体"/>
          <w:szCs w:val="21"/>
        </w:rPr>
      </w:pPr>
      <w:r>
        <w:rPr>
          <w:rFonts w:ascii="宋体" w:hAnsi="宋体"/>
          <w:szCs w:val="21"/>
        </w:rPr>
        <w:br w:type="page"/>
      </w:r>
    </w:p>
    <w:p w:rsidR="00560A22" w:rsidRDefault="00560A22" w:rsidP="00560A22">
      <w:pPr>
        <w:numPr>
          <w:ins w:id="16" w:author="Josca" w:date="2014-04-11T10:31:00Z"/>
        </w:numPr>
        <w:adjustRightInd w:val="0"/>
        <w:snapToGrid w:val="0"/>
        <w:spacing w:line="360" w:lineRule="auto"/>
        <w:jc w:val="center"/>
        <w:rPr>
          <w:rFonts w:ascii="宋体" w:hAnsi="宋体"/>
          <w:szCs w:val="21"/>
        </w:rPr>
      </w:pPr>
    </w:p>
    <w:p w:rsidR="001D20CC" w:rsidRPr="005D4503" w:rsidRDefault="001D20CC" w:rsidP="003667E9">
      <w:pPr>
        <w:pStyle w:val="2"/>
        <w:adjustRightInd w:val="0"/>
        <w:snapToGrid w:val="0"/>
        <w:spacing w:beforeLines="50" w:beforeAutospacing="0" w:afterLines="50" w:afterAutospacing="0" w:line="276" w:lineRule="auto"/>
        <w:rPr>
          <w:rFonts w:ascii="黑体" w:hAnsi="黑体" w:cstheme="minorBidi"/>
          <w:b w:val="0"/>
          <w:bCs w:val="0"/>
          <w:sz w:val="28"/>
          <w:szCs w:val="28"/>
        </w:rPr>
      </w:pPr>
      <w:r w:rsidRPr="005D4503">
        <w:rPr>
          <w:rFonts w:ascii="黑体" w:hAnsi="黑体" w:cstheme="minorBidi" w:hint="eastAsia"/>
          <w:b w:val="0"/>
          <w:bCs w:val="0"/>
          <w:sz w:val="28"/>
          <w:szCs w:val="28"/>
        </w:rPr>
        <w:t>XX专业</w:t>
      </w:r>
      <w:r w:rsidR="00F25571" w:rsidRPr="005D4503">
        <w:rPr>
          <w:rFonts w:ascii="黑体" w:hAnsi="黑体" w:cstheme="minorBidi" w:hint="eastAsia"/>
          <w:b w:val="0"/>
          <w:bCs w:val="0"/>
          <w:sz w:val="28"/>
          <w:szCs w:val="28"/>
        </w:rPr>
        <w:t>（或一级学科）</w:t>
      </w:r>
      <w:r w:rsidRPr="005D4503">
        <w:rPr>
          <w:rFonts w:ascii="黑体" w:hAnsi="黑体" w:cstheme="minorBidi" w:hint="eastAsia"/>
          <w:b w:val="0"/>
          <w:bCs w:val="0"/>
          <w:sz w:val="28"/>
          <w:szCs w:val="28"/>
        </w:rPr>
        <w:t>学术学位博士</w:t>
      </w:r>
      <w:r w:rsidR="000325DA" w:rsidRPr="005D4503">
        <w:rPr>
          <w:rFonts w:ascii="黑体" w:hAnsi="黑体" w:cstheme="minorBidi" w:hint="eastAsia"/>
          <w:b w:val="0"/>
          <w:bCs w:val="0"/>
          <w:sz w:val="28"/>
          <w:szCs w:val="28"/>
        </w:rPr>
        <w:t>研究生培养</w:t>
      </w:r>
      <w:r w:rsidRPr="005D4503">
        <w:rPr>
          <w:rFonts w:ascii="黑体" w:hAnsi="黑体" w:cstheme="minorBidi" w:hint="eastAsia"/>
          <w:b w:val="0"/>
          <w:bCs w:val="0"/>
          <w:sz w:val="28"/>
          <w:szCs w:val="28"/>
        </w:rPr>
        <w:t>计划表</w:t>
      </w:r>
    </w:p>
    <w:tbl>
      <w:tblPr>
        <w:tblW w:w="51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7"/>
        <w:gridCol w:w="1158"/>
        <w:gridCol w:w="2473"/>
        <w:gridCol w:w="3079"/>
        <w:gridCol w:w="670"/>
        <w:gridCol w:w="606"/>
        <w:gridCol w:w="709"/>
      </w:tblGrid>
      <w:tr w:rsidR="00C835E8" w:rsidTr="00363A0B">
        <w:trPr>
          <w:trHeight w:val="510"/>
          <w:tblHeader/>
          <w:jc w:val="center"/>
        </w:trPr>
        <w:tc>
          <w:tcPr>
            <w:tcW w:w="873" w:type="pct"/>
            <w:gridSpan w:val="2"/>
            <w:shd w:val="clear" w:color="auto" w:fill="FFFFFF"/>
            <w:vAlign w:val="center"/>
          </w:tcPr>
          <w:p w:rsidR="00C27411" w:rsidRDefault="00C27411" w:rsidP="000325DA">
            <w:pPr>
              <w:adjustRightInd w:val="0"/>
              <w:snapToGrid w:val="0"/>
              <w:jc w:val="center"/>
              <w:rPr>
                <w:rFonts w:ascii="宋体" w:hAnsi="宋体"/>
                <w:b/>
                <w:color w:val="000000"/>
                <w:szCs w:val="21"/>
              </w:rPr>
            </w:pPr>
            <w:r>
              <w:rPr>
                <w:rFonts w:ascii="宋体" w:hAnsi="宋体" w:hint="eastAsia"/>
                <w:b/>
                <w:color w:val="000000"/>
                <w:szCs w:val="21"/>
              </w:rPr>
              <w:t>类  别</w:t>
            </w:r>
          </w:p>
        </w:tc>
        <w:tc>
          <w:tcPr>
            <w:tcW w:w="1354" w:type="pct"/>
            <w:shd w:val="clear" w:color="auto" w:fill="FFFFFF"/>
            <w:vAlign w:val="center"/>
          </w:tcPr>
          <w:p w:rsidR="00C27411" w:rsidRDefault="00C27411" w:rsidP="000325DA">
            <w:pPr>
              <w:adjustRightInd w:val="0"/>
              <w:snapToGrid w:val="0"/>
              <w:jc w:val="center"/>
              <w:rPr>
                <w:rFonts w:ascii="宋体" w:hAnsi="宋体"/>
                <w:b/>
                <w:color w:val="000000"/>
                <w:szCs w:val="21"/>
              </w:rPr>
            </w:pPr>
            <w:r>
              <w:rPr>
                <w:rFonts w:ascii="宋体" w:hAnsi="宋体" w:hint="eastAsia"/>
                <w:b/>
                <w:color w:val="000000"/>
                <w:szCs w:val="21"/>
              </w:rPr>
              <w:t>中文名称</w:t>
            </w:r>
          </w:p>
        </w:tc>
        <w:tc>
          <w:tcPr>
            <w:tcW w:w="1686" w:type="pct"/>
            <w:shd w:val="clear" w:color="auto" w:fill="FFFFFF"/>
            <w:vAlign w:val="center"/>
          </w:tcPr>
          <w:p w:rsidR="00C27411" w:rsidRDefault="00C27411" w:rsidP="000325DA">
            <w:pPr>
              <w:adjustRightInd w:val="0"/>
              <w:snapToGrid w:val="0"/>
              <w:jc w:val="center"/>
              <w:rPr>
                <w:rFonts w:ascii="宋体" w:hAnsi="宋体"/>
                <w:b/>
                <w:color w:val="000000"/>
                <w:szCs w:val="21"/>
              </w:rPr>
            </w:pPr>
            <w:r>
              <w:rPr>
                <w:rFonts w:ascii="宋体" w:hAnsi="宋体" w:hint="eastAsia"/>
                <w:b/>
                <w:color w:val="000000"/>
                <w:szCs w:val="21"/>
              </w:rPr>
              <w:t>英文名称</w:t>
            </w:r>
          </w:p>
        </w:tc>
        <w:tc>
          <w:tcPr>
            <w:tcW w:w="367" w:type="pct"/>
            <w:shd w:val="clear" w:color="auto" w:fill="FFFFFF"/>
            <w:vAlign w:val="center"/>
          </w:tcPr>
          <w:p w:rsidR="00C27411" w:rsidRDefault="00C27411" w:rsidP="000325DA">
            <w:pPr>
              <w:adjustRightInd w:val="0"/>
              <w:snapToGrid w:val="0"/>
              <w:jc w:val="center"/>
              <w:rPr>
                <w:rFonts w:ascii="宋体" w:hAnsi="宋体"/>
                <w:b/>
                <w:color w:val="000000"/>
                <w:szCs w:val="21"/>
              </w:rPr>
            </w:pPr>
            <w:r>
              <w:rPr>
                <w:rFonts w:ascii="宋体" w:hAnsi="宋体" w:hint="eastAsia"/>
                <w:b/>
                <w:color w:val="000000"/>
                <w:szCs w:val="21"/>
              </w:rPr>
              <w:t>学分</w:t>
            </w:r>
          </w:p>
        </w:tc>
        <w:tc>
          <w:tcPr>
            <w:tcW w:w="332" w:type="pct"/>
            <w:shd w:val="clear" w:color="auto" w:fill="FFFFFF"/>
            <w:vAlign w:val="center"/>
          </w:tcPr>
          <w:p w:rsidR="00C27411" w:rsidRDefault="00C835E8" w:rsidP="000325DA">
            <w:pPr>
              <w:adjustRightInd w:val="0"/>
              <w:snapToGrid w:val="0"/>
              <w:ind w:leftChars="-31" w:left="-65" w:rightChars="-38" w:right="-80"/>
              <w:jc w:val="center"/>
              <w:rPr>
                <w:rFonts w:ascii="宋体" w:hAnsi="宋体"/>
                <w:b/>
                <w:color w:val="000000"/>
                <w:szCs w:val="21"/>
              </w:rPr>
            </w:pPr>
            <w:r>
              <w:rPr>
                <w:rFonts w:ascii="宋体" w:hAnsi="宋体" w:hint="eastAsia"/>
                <w:b/>
                <w:color w:val="000000"/>
                <w:szCs w:val="21"/>
              </w:rPr>
              <w:t>学时</w:t>
            </w:r>
          </w:p>
        </w:tc>
        <w:tc>
          <w:tcPr>
            <w:tcW w:w="388" w:type="pct"/>
            <w:shd w:val="clear" w:color="auto" w:fill="FFFFFF"/>
            <w:vAlign w:val="center"/>
          </w:tcPr>
          <w:p w:rsidR="00C27411" w:rsidRDefault="00C835E8" w:rsidP="000325DA">
            <w:pPr>
              <w:adjustRightInd w:val="0"/>
              <w:snapToGrid w:val="0"/>
              <w:ind w:leftChars="-31" w:left="-65" w:rightChars="-38" w:right="-80"/>
              <w:jc w:val="center"/>
              <w:rPr>
                <w:rFonts w:ascii="宋体" w:hAnsi="宋体"/>
                <w:b/>
                <w:color w:val="000000"/>
                <w:szCs w:val="21"/>
              </w:rPr>
            </w:pPr>
            <w:r>
              <w:rPr>
                <w:rFonts w:ascii="宋体" w:hAnsi="宋体" w:hint="eastAsia"/>
                <w:b/>
                <w:color w:val="000000"/>
                <w:szCs w:val="21"/>
              </w:rPr>
              <w:t>备注</w:t>
            </w:r>
          </w:p>
        </w:tc>
      </w:tr>
      <w:tr w:rsidR="00C835E8" w:rsidTr="00E75E6A">
        <w:trPr>
          <w:cantSplit/>
          <w:trHeight w:val="510"/>
          <w:jc w:val="center"/>
        </w:trPr>
        <w:tc>
          <w:tcPr>
            <w:tcW w:w="239" w:type="pct"/>
            <w:vMerge w:val="restart"/>
            <w:shd w:val="clear" w:color="auto" w:fill="FFFFFF"/>
            <w:vAlign w:val="center"/>
          </w:tcPr>
          <w:p w:rsidR="00D26918" w:rsidRDefault="00D26918" w:rsidP="00D26918">
            <w:pPr>
              <w:adjustRightInd w:val="0"/>
              <w:snapToGrid w:val="0"/>
              <w:jc w:val="center"/>
              <w:rPr>
                <w:rFonts w:ascii="宋体" w:hAnsi="宋体"/>
                <w:color w:val="000000"/>
                <w:szCs w:val="21"/>
              </w:rPr>
            </w:pPr>
            <w:r>
              <w:rPr>
                <w:rFonts w:ascii="宋体" w:hAnsi="宋体" w:hint="eastAsia"/>
                <w:color w:val="000000"/>
                <w:szCs w:val="21"/>
              </w:rPr>
              <w:t>必</w:t>
            </w:r>
          </w:p>
          <w:p w:rsidR="00D26918" w:rsidRDefault="00D26918" w:rsidP="00D26918">
            <w:pPr>
              <w:adjustRightInd w:val="0"/>
              <w:snapToGrid w:val="0"/>
              <w:jc w:val="center"/>
              <w:rPr>
                <w:rFonts w:ascii="宋体" w:hAnsi="宋体"/>
                <w:color w:val="000000"/>
                <w:szCs w:val="21"/>
              </w:rPr>
            </w:pPr>
          </w:p>
          <w:p w:rsidR="00D26918" w:rsidRDefault="00D26918" w:rsidP="00D26918">
            <w:pPr>
              <w:adjustRightInd w:val="0"/>
              <w:snapToGrid w:val="0"/>
              <w:jc w:val="center"/>
              <w:rPr>
                <w:rFonts w:ascii="宋体" w:hAnsi="宋体"/>
                <w:color w:val="000000"/>
                <w:szCs w:val="21"/>
              </w:rPr>
            </w:pPr>
            <w:r>
              <w:rPr>
                <w:rFonts w:ascii="宋体" w:hAnsi="宋体" w:hint="eastAsia"/>
                <w:color w:val="000000"/>
                <w:szCs w:val="21"/>
              </w:rPr>
              <w:t>修</w:t>
            </w:r>
          </w:p>
          <w:p w:rsidR="00D26918" w:rsidRDefault="00D26918" w:rsidP="00D26918">
            <w:pPr>
              <w:adjustRightInd w:val="0"/>
              <w:snapToGrid w:val="0"/>
              <w:jc w:val="center"/>
              <w:rPr>
                <w:rFonts w:ascii="宋体" w:hAnsi="宋体"/>
                <w:color w:val="000000"/>
                <w:szCs w:val="21"/>
              </w:rPr>
            </w:pPr>
          </w:p>
          <w:p w:rsidR="00C27411" w:rsidRDefault="00D26918" w:rsidP="00D26918">
            <w:pPr>
              <w:adjustRightInd w:val="0"/>
              <w:snapToGrid w:val="0"/>
              <w:jc w:val="center"/>
              <w:rPr>
                <w:rFonts w:ascii="宋体" w:hAnsi="宋体"/>
                <w:color w:val="000000"/>
                <w:szCs w:val="21"/>
              </w:rPr>
            </w:pPr>
            <w:r>
              <w:rPr>
                <w:rFonts w:ascii="宋体" w:hAnsi="宋体" w:hint="eastAsia"/>
                <w:color w:val="000000"/>
                <w:szCs w:val="21"/>
              </w:rPr>
              <w:t>课</w:t>
            </w:r>
          </w:p>
        </w:tc>
        <w:tc>
          <w:tcPr>
            <w:tcW w:w="634" w:type="pct"/>
            <w:vMerge w:val="restart"/>
            <w:shd w:val="clear" w:color="auto" w:fill="FFFFFF"/>
            <w:vAlign w:val="center"/>
          </w:tcPr>
          <w:p w:rsidR="00C27411" w:rsidRDefault="00C27411" w:rsidP="000325DA">
            <w:pPr>
              <w:adjustRightInd w:val="0"/>
              <w:snapToGrid w:val="0"/>
              <w:jc w:val="center"/>
              <w:rPr>
                <w:rFonts w:ascii="宋体" w:hAnsi="宋体"/>
                <w:color w:val="000000"/>
                <w:szCs w:val="21"/>
              </w:rPr>
            </w:pPr>
            <w:r>
              <w:rPr>
                <w:rFonts w:ascii="宋体" w:hAnsi="宋体" w:hint="eastAsia"/>
                <w:color w:val="000000"/>
                <w:szCs w:val="21"/>
              </w:rPr>
              <w:t>公共</w:t>
            </w:r>
          </w:p>
          <w:p w:rsidR="00C27411" w:rsidRDefault="00C27411" w:rsidP="000325DA">
            <w:pPr>
              <w:adjustRightInd w:val="0"/>
              <w:snapToGrid w:val="0"/>
              <w:jc w:val="center"/>
              <w:rPr>
                <w:rFonts w:ascii="宋体" w:hAnsi="宋体"/>
                <w:color w:val="000000"/>
                <w:szCs w:val="21"/>
              </w:rPr>
            </w:pPr>
            <w:r>
              <w:rPr>
                <w:rFonts w:ascii="宋体" w:hAnsi="宋体" w:hint="eastAsia"/>
                <w:color w:val="000000"/>
                <w:szCs w:val="21"/>
              </w:rPr>
              <w:t>必修课</w:t>
            </w:r>
          </w:p>
        </w:tc>
        <w:tc>
          <w:tcPr>
            <w:tcW w:w="1354" w:type="pct"/>
            <w:shd w:val="clear" w:color="auto" w:fill="FFFFFF"/>
            <w:vAlign w:val="center"/>
          </w:tcPr>
          <w:p w:rsidR="00C27411" w:rsidRDefault="00C27411" w:rsidP="000325DA">
            <w:pPr>
              <w:adjustRightInd w:val="0"/>
              <w:snapToGrid w:val="0"/>
              <w:spacing w:line="300" w:lineRule="auto"/>
              <w:rPr>
                <w:color w:val="000000"/>
                <w:szCs w:val="21"/>
              </w:rPr>
            </w:pPr>
            <w:r>
              <w:rPr>
                <w:rFonts w:hint="eastAsia"/>
                <w:color w:val="000000"/>
                <w:szCs w:val="21"/>
              </w:rPr>
              <w:t>中国马克思主义与当代</w:t>
            </w:r>
          </w:p>
        </w:tc>
        <w:tc>
          <w:tcPr>
            <w:tcW w:w="1686" w:type="pct"/>
            <w:shd w:val="clear" w:color="auto" w:fill="FFFFFF"/>
            <w:vAlign w:val="center"/>
          </w:tcPr>
          <w:p w:rsidR="00C27411" w:rsidRDefault="00C27411" w:rsidP="009B7945">
            <w:pPr>
              <w:adjustRightInd w:val="0"/>
              <w:snapToGrid w:val="0"/>
              <w:jc w:val="center"/>
              <w:rPr>
                <w:szCs w:val="21"/>
              </w:rPr>
            </w:pPr>
            <w:r>
              <w:rPr>
                <w:rFonts w:hint="eastAsia"/>
                <w:szCs w:val="21"/>
              </w:rPr>
              <w:t>Contemporary Chinese Marxism</w:t>
            </w:r>
          </w:p>
        </w:tc>
        <w:tc>
          <w:tcPr>
            <w:tcW w:w="367" w:type="pct"/>
            <w:shd w:val="clear" w:color="auto" w:fill="FFFFFF"/>
            <w:vAlign w:val="center"/>
          </w:tcPr>
          <w:p w:rsidR="00C27411" w:rsidRDefault="00C27411" w:rsidP="000325DA">
            <w:pPr>
              <w:adjustRightInd w:val="0"/>
              <w:snapToGrid w:val="0"/>
              <w:spacing w:line="300" w:lineRule="auto"/>
              <w:jc w:val="center"/>
              <w:rPr>
                <w:color w:val="000000"/>
                <w:szCs w:val="21"/>
              </w:rPr>
            </w:pPr>
            <w:r>
              <w:rPr>
                <w:color w:val="000000"/>
                <w:szCs w:val="21"/>
              </w:rPr>
              <w:t>2</w:t>
            </w:r>
          </w:p>
        </w:tc>
        <w:tc>
          <w:tcPr>
            <w:tcW w:w="332" w:type="pct"/>
            <w:shd w:val="clear" w:color="auto" w:fill="FFFFFF"/>
            <w:vAlign w:val="center"/>
          </w:tcPr>
          <w:p w:rsidR="00C27411" w:rsidRPr="00C835E8" w:rsidRDefault="00C835E8" w:rsidP="00C835E8">
            <w:pPr>
              <w:adjustRightInd w:val="0"/>
              <w:snapToGrid w:val="0"/>
              <w:spacing w:line="300" w:lineRule="auto"/>
              <w:jc w:val="center"/>
              <w:rPr>
                <w:color w:val="000000"/>
                <w:szCs w:val="21"/>
              </w:rPr>
            </w:pPr>
            <w:r w:rsidRPr="00C835E8">
              <w:rPr>
                <w:rFonts w:hint="eastAsia"/>
                <w:color w:val="000000"/>
                <w:szCs w:val="21"/>
              </w:rPr>
              <w:t>32</w:t>
            </w: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1354" w:type="pct"/>
            <w:shd w:val="clear" w:color="auto" w:fill="FFFFFF"/>
            <w:vAlign w:val="center"/>
          </w:tcPr>
          <w:p w:rsidR="00C27411" w:rsidRDefault="00C27411" w:rsidP="000325DA">
            <w:pPr>
              <w:adjustRightInd w:val="0"/>
              <w:snapToGrid w:val="0"/>
              <w:spacing w:line="300" w:lineRule="auto"/>
              <w:rPr>
                <w:color w:val="000000"/>
                <w:szCs w:val="21"/>
              </w:rPr>
            </w:pPr>
            <w:r>
              <w:rPr>
                <w:rFonts w:hint="eastAsia"/>
                <w:color w:val="000000"/>
                <w:szCs w:val="21"/>
              </w:rPr>
              <w:t>博士生外语</w:t>
            </w:r>
          </w:p>
        </w:tc>
        <w:tc>
          <w:tcPr>
            <w:tcW w:w="1686" w:type="pct"/>
            <w:shd w:val="clear" w:color="auto" w:fill="FFFFFF"/>
            <w:vAlign w:val="center"/>
          </w:tcPr>
          <w:p w:rsidR="00C27411" w:rsidRDefault="00C27411" w:rsidP="009B7945">
            <w:pPr>
              <w:adjustRightInd w:val="0"/>
              <w:snapToGrid w:val="0"/>
              <w:spacing w:line="300" w:lineRule="auto"/>
              <w:jc w:val="center"/>
              <w:rPr>
                <w:color w:val="000000"/>
                <w:szCs w:val="21"/>
              </w:rPr>
            </w:pPr>
            <w:r>
              <w:rPr>
                <w:rFonts w:hint="eastAsia"/>
                <w:color w:val="000000"/>
              </w:rPr>
              <w:t>Foreign Languages for Doctoral Student</w:t>
            </w:r>
          </w:p>
        </w:tc>
        <w:tc>
          <w:tcPr>
            <w:tcW w:w="367" w:type="pct"/>
            <w:shd w:val="clear" w:color="auto" w:fill="FFFFFF"/>
            <w:vAlign w:val="center"/>
          </w:tcPr>
          <w:p w:rsidR="00C27411" w:rsidRDefault="00C27411" w:rsidP="000325DA">
            <w:pPr>
              <w:adjustRightInd w:val="0"/>
              <w:snapToGrid w:val="0"/>
              <w:spacing w:line="300" w:lineRule="auto"/>
              <w:jc w:val="center"/>
              <w:rPr>
                <w:color w:val="000000"/>
                <w:szCs w:val="21"/>
              </w:rPr>
            </w:pPr>
            <w:r>
              <w:rPr>
                <w:color w:val="000000"/>
                <w:szCs w:val="21"/>
              </w:rPr>
              <w:t>2</w:t>
            </w:r>
          </w:p>
        </w:tc>
        <w:tc>
          <w:tcPr>
            <w:tcW w:w="332" w:type="pct"/>
            <w:shd w:val="clear" w:color="auto" w:fill="FFFFFF"/>
            <w:vAlign w:val="center"/>
          </w:tcPr>
          <w:p w:rsidR="00C27411" w:rsidRPr="00C835E8" w:rsidRDefault="00C835E8" w:rsidP="00C835E8">
            <w:pPr>
              <w:adjustRightInd w:val="0"/>
              <w:snapToGrid w:val="0"/>
              <w:spacing w:line="300" w:lineRule="auto"/>
              <w:jc w:val="center"/>
              <w:rPr>
                <w:color w:val="000000"/>
                <w:szCs w:val="21"/>
              </w:rPr>
            </w:pPr>
            <w:r w:rsidRPr="00C835E8">
              <w:rPr>
                <w:rFonts w:hint="eastAsia"/>
                <w:color w:val="000000"/>
                <w:szCs w:val="21"/>
              </w:rPr>
              <w:t>32</w:t>
            </w: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val="restart"/>
            <w:shd w:val="clear" w:color="auto" w:fill="FFFFFF"/>
            <w:vAlign w:val="center"/>
          </w:tcPr>
          <w:p w:rsidR="00C27411" w:rsidRDefault="00C27411" w:rsidP="000325DA">
            <w:pPr>
              <w:adjustRightInd w:val="0"/>
              <w:snapToGrid w:val="0"/>
              <w:jc w:val="center"/>
              <w:rPr>
                <w:rFonts w:ascii="宋体" w:hAnsi="宋体"/>
                <w:color w:val="000000"/>
                <w:szCs w:val="21"/>
              </w:rPr>
            </w:pPr>
            <w:r>
              <w:rPr>
                <w:rFonts w:ascii="宋体" w:hAnsi="宋体" w:hint="eastAsia"/>
                <w:color w:val="000000"/>
                <w:szCs w:val="21"/>
              </w:rPr>
              <w:t>学科</w:t>
            </w:r>
          </w:p>
          <w:p w:rsidR="00C27411" w:rsidRDefault="00C27411" w:rsidP="000325DA">
            <w:pPr>
              <w:adjustRightInd w:val="0"/>
              <w:snapToGrid w:val="0"/>
              <w:jc w:val="center"/>
              <w:rPr>
                <w:rFonts w:ascii="宋体" w:hAnsi="宋体"/>
                <w:color w:val="000000"/>
                <w:szCs w:val="21"/>
              </w:rPr>
            </w:pPr>
            <w:r>
              <w:rPr>
                <w:rFonts w:ascii="宋体" w:hAnsi="宋体" w:hint="eastAsia"/>
                <w:color w:val="000000"/>
                <w:szCs w:val="21"/>
              </w:rPr>
              <w:t>通开课</w:t>
            </w:r>
          </w:p>
        </w:tc>
        <w:tc>
          <w:tcPr>
            <w:tcW w:w="1354" w:type="pct"/>
            <w:shd w:val="clear" w:color="auto" w:fill="FFFFFF"/>
            <w:vAlign w:val="center"/>
          </w:tcPr>
          <w:p w:rsidR="00C27411" w:rsidRPr="00783DC6"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szCs w:val="21"/>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Pr="00C835E8" w:rsidRDefault="00C27411" w:rsidP="00C835E8">
            <w:pPr>
              <w:adjustRightInd w:val="0"/>
              <w:snapToGrid w:val="0"/>
              <w:spacing w:line="300" w:lineRule="auto"/>
              <w:jc w:val="center"/>
              <w:rPr>
                <w:color w:val="000000"/>
                <w:szCs w:val="21"/>
              </w:rPr>
            </w:pPr>
          </w:p>
        </w:tc>
        <w:tc>
          <w:tcPr>
            <w:tcW w:w="388" w:type="pct"/>
            <w:shd w:val="clear" w:color="auto" w:fill="FFFFFF"/>
            <w:vAlign w:val="center"/>
          </w:tcPr>
          <w:p w:rsidR="00C27411" w:rsidRPr="00D97327" w:rsidRDefault="00C27411" w:rsidP="000325DA">
            <w:pPr>
              <w:adjustRightInd w:val="0"/>
              <w:snapToGrid w:val="0"/>
              <w:rPr>
                <w:color w:val="000000"/>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1354" w:type="pct"/>
            <w:shd w:val="clear" w:color="auto" w:fill="FFFFFF"/>
            <w:vAlign w:val="center"/>
          </w:tcPr>
          <w:p w:rsidR="00C27411" w:rsidRPr="00783DC6"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szCs w:val="21"/>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Pr="00C835E8" w:rsidRDefault="00C27411" w:rsidP="00C835E8">
            <w:pPr>
              <w:adjustRightInd w:val="0"/>
              <w:snapToGrid w:val="0"/>
              <w:spacing w:line="300" w:lineRule="auto"/>
              <w:jc w:val="center"/>
              <w:rPr>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val="restart"/>
            <w:shd w:val="clear" w:color="auto" w:fill="FFFFFF"/>
            <w:vAlign w:val="center"/>
          </w:tcPr>
          <w:p w:rsidR="00C27411" w:rsidRDefault="00C27411" w:rsidP="000325DA">
            <w:pPr>
              <w:adjustRightInd w:val="0"/>
              <w:snapToGrid w:val="0"/>
              <w:jc w:val="center"/>
              <w:rPr>
                <w:rFonts w:ascii="宋体" w:hAnsi="宋体"/>
                <w:color w:val="000000"/>
                <w:szCs w:val="21"/>
              </w:rPr>
            </w:pPr>
            <w:r>
              <w:rPr>
                <w:rFonts w:ascii="宋体" w:hAnsi="宋体" w:hint="eastAsia"/>
                <w:color w:val="000000"/>
                <w:szCs w:val="21"/>
              </w:rPr>
              <w:t>研究方向必修课</w:t>
            </w:r>
          </w:p>
        </w:tc>
        <w:tc>
          <w:tcPr>
            <w:tcW w:w="1354" w:type="pct"/>
            <w:shd w:val="clear" w:color="auto" w:fill="FFFFFF"/>
            <w:vAlign w:val="center"/>
          </w:tcPr>
          <w:p w:rsidR="00C27411"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Pr="00C835E8" w:rsidRDefault="00C27411" w:rsidP="00C835E8">
            <w:pPr>
              <w:adjustRightInd w:val="0"/>
              <w:snapToGrid w:val="0"/>
              <w:spacing w:line="300" w:lineRule="auto"/>
              <w:jc w:val="center"/>
              <w:rPr>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shd w:val="clear" w:color="auto" w:fill="FFFFFF"/>
            <w:vAlign w:val="center"/>
          </w:tcPr>
          <w:p w:rsidR="00C27411" w:rsidRDefault="00C27411" w:rsidP="000325DA">
            <w:pPr>
              <w:adjustRightInd w:val="0"/>
              <w:snapToGrid w:val="0"/>
              <w:spacing w:line="200" w:lineRule="exact"/>
              <w:jc w:val="center"/>
              <w:rPr>
                <w:rFonts w:ascii="宋体" w:hAnsi="宋体"/>
                <w:color w:val="000000"/>
                <w:szCs w:val="21"/>
              </w:rPr>
            </w:pPr>
          </w:p>
        </w:tc>
        <w:tc>
          <w:tcPr>
            <w:tcW w:w="1354" w:type="pct"/>
            <w:shd w:val="clear" w:color="auto" w:fill="FFFFFF"/>
            <w:vAlign w:val="center"/>
          </w:tcPr>
          <w:p w:rsidR="00C27411"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Pr="00C835E8" w:rsidRDefault="00C27411" w:rsidP="00C835E8">
            <w:pPr>
              <w:adjustRightInd w:val="0"/>
              <w:snapToGrid w:val="0"/>
              <w:spacing w:line="300" w:lineRule="auto"/>
              <w:jc w:val="center"/>
              <w:rPr>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shd w:val="clear" w:color="auto" w:fill="FFFFFF"/>
            <w:vAlign w:val="center"/>
          </w:tcPr>
          <w:p w:rsidR="00C27411" w:rsidRDefault="00C27411" w:rsidP="000325DA">
            <w:pPr>
              <w:adjustRightInd w:val="0"/>
              <w:snapToGrid w:val="0"/>
              <w:spacing w:line="200" w:lineRule="exact"/>
              <w:jc w:val="center"/>
              <w:rPr>
                <w:rFonts w:ascii="宋体" w:hAnsi="宋体"/>
                <w:color w:val="000000"/>
                <w:szCs w:val="21"/>
              </w:rPr>
            </w:pPr>
          </w:p>
        </w:tc>
        <w:tc>
          <w:tcPr>
            <w:tcW w:w="1354" w:type="pct"/>
            <w:shd w:val="clear" w:color="auto" w:fill="FFFFFF"/>
            <w:vAlign w:val="center"/>
          </w:tcPr>
          <w:p w:rsidR="00C27411"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Pr="00C835E8" w:rsidRDefault="00C27411" w:rsidP="00C835E8">
            <w:pPr>
              <w:adjustRightInd w:val="0"/>
              <w:snapToGrid w:val="0"/>
              <w:spacing w:line="300" w:lineRule="auto"/>
              <w:jc w:val="center"/>
              <w:rPr>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val="restart"/>
            <w:shd w:val="clear" w:color="auto" w:fill="FFFFFF"/>
            <w:vAlign w:val="center"/>
          </w:tcPr>
          <w:p w:rsidR="0009415F" w:rsidRDefault="0009415F" w:rsidP="000325DA">
            <w:pPr>
              <w:adjustRightInd w:val="0"/>
              <w:snapToGrid w:val="0"/>
              <w:jc w:val="center"/>
              <w:rPr>
                <w:rFonts w:ascii="宋体" w:hAnsi="宋体"/>
                <w:color w:val="000000"/>
                <w:szCs w:val="21"/>
              </w:rPr>
            </w:pPr>
            <w:r>
              <w:rPr>
                <w:rFonts w:ascii="宋体" w:hAnsi="宋体" w:hint="eastAsia"/>
                <w:color w:val="000000"/>
                <w:szCs w:val="21"/>
              </w:rPr>
              <w:t>选</w:t>
            </w:r>
          </w:p>
          <w:p w:rsidR="0009415F" w:rsidRDefault="0009415F" w:rsidP="000325DA">
            <w:pPr>
              <w:adjustRightInd w:val="0"/>
              <w:snapToGrid w:val="0"/>
              <w:jc w:val="center"/>
              <w:rPr>
                <w:rFonts w:ascii="宋体" w:hAnsi="宋体"/>
                <w:color w:val="000000"/>
                <w:szCs w:val="21"/>
              </w:rPr>
            </w:pPr>
          </w:p>
          <w:p w:rsidR="0009415F" w:rsidRDefault="0009415F" w:rsidP="000325DA">
            <w:pPr>
              <w:adjustRightInd w:val="0"/>
              <w:snapToGrid w:val="0"/>
              <w:jc w:val="center"/>
              <w:rPr>
                <w:rFonts w:ascii="宋体" w:hAnsi="宋体"/>
                <w:color w:val="000000"/>
                <w:szCs w:val="21"/>
              </w:rPr>
            </w:pPr>
            <w:r>
              <w:rPr>
                <w:rFonts w:ascii="宋体" w:hAnsi="宋体" w:hint="eastAsia"/>
                <w:color w:val="000000"/>
                <w:szCs w:val="21"/>
              </w:rPr>
              <w:t>修</w:t>
            </w:r>
          </w:p>
          <w:p w:rsidR="0009415F" w:rsidRDefault="0009415F" w:rsidP="000325DA">
            <w:pPr>
              <w:adjustRightInd w:val="0"/>
              <w:snapToGrid w:val="0"/>
              <w:jc w:val="center"/>
              <w:rPr>
                <w:rFonts w:ascii="宋体" w:hAnsi="宋体"/>
                <w:color w:val="000000"/>
                <w:szCs w:val="21"/>
              </w:rPr>
            </w:pPr>
          </w:p>
          <w:p w:rsidR="00C27411" w:rsidRDefault="0009415F" w:rsidP="000325DA">
            <w:pPr>
              <w:adjustRightInd w:val="0"/>
              <w:snapToGrid w:val="0"/>
              <w:jc w:val="center"/>
              <w:rPr>
                <w:rFonts w:ascii="宋体" w:hAnsi="宋体"/>
                <w:color w:val="000000"/>
                <w:szCs w:val="21"/>
              </w:rPr>
            </w:pPr>
            <w:r>
              <w:rPr>
                <w:rFonts w:ascii="宋体" w:hAnsi="宋体" w:hint="eastAsia"/>
                <w:color w:val="000000"/>
                <w:szCs w:val="21"/>
              </w:rPr>
              <w:t>课</w:t>
            </w:r>
          </w:p>
        </w:tc>
        <w:tc>
          <w:tcPr>
            <w:tcW w:w="634" w:type="pct"/>
            <w:vMerge w:val="restart"/>
            <w:shd w:val="clear" w:color="auto" w:fill="FFFFFF"/>
            <w:vAlign w:val="center"/>
          </w:tcPr>
          <w:p w:rsidR="00C27411" w:rsidRDefault="00C27411" w:rsidP="000325DA">
            <w:pPr>
              <w:widowControl/>
              <w:jc w:val="center"/>
              <w:rPr>
                <w:rFonts w:ascii="宋体" w:hAnsi="宋体"/>
                <w:color w:val="000000"/>
                <w:szCs w:val="21"/>
              </w:rPr>
            </w:pPr>
            <w:r>
              <w:rPr>
                <w:rFonts w:ascii="宋体" w:hAnsi="宋体" w:hint="eastAsia"/>
                <w:color w:val="000000"/>
                <w:szCs w:val="21"/>
              </w:rPr>
              <w:t>专业</w:t>
            </w:r>
          </w:p>
          <w:p w:rsidR="00C27411" w:rsidRDefault="00C27411" w:rsidP="000325DA">
            <w:pPr>
              <w:widowControl/>
              <w:jc w:val="center"/>
              <w:rPr>
                <w:rFonts w:ascii="宋体" w:hAnsi="宋体"/>
                <w:color w:val="000000"/>
                <w:szCs w:val="21"/>
              </w:rPr>
            </w:pPr>
            <w:r>
              <w:rPr>
                <w:rFonts w:ascii="宋体" w:hAnsi="宋体" w:hint="eastAsia"/>
                <w:color w:val="000000"/>
                <w:szCs w:val="21"/>
              </w:rPr>
              <w:t>选修课</w:t>
            </w:r>
          </w:p>
        </w:tc>
        <w:tc>
          <w:tcPr>
            <w:tcW w:w="1354" w:type="pct"/>
            <w:shd w:val="clear" w:color="auto" w:fill="FFFFFF"/>
            <w:vAlign w:val="center"/>
          </w:tcPr>
          <w:p w:rsidR="00C27411"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Pr="00C835E8" w:rsidRDefault="00C27411" w:rsidP="00C835E8">
            <w:pPr>
              <w:adjustRightInd w:val="0"/>
              <w:snapToGrid w:val="0"/>
              <w:spacing w:line="300" w:lineRule="auto"/>
              <w:jc w:val="center"/>
              <w:rPr>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1653F9" w:rsidTr="00E75E6A">
        <w:trPr>
          <w:cantSplit/>
          <w:trHeight w:val="510"/>
          <w:jc w:val="center"/>
        </w:trPr>
        <w:tc>
          <w:tcPr>
            <w:tcW w:w="239" w:type="pct"/>
            <w:vMerge/>
            <w:shd w:val="clear" w:color="auto" w:fill="FFFFFF"/>
            <w:vAlign w:val="center"/>
          </w:tcPr>
          <w:p w:rsidR="001653F9" w:rsidRDefault="001653F9" w:rsidP="000325DA">
            <w:pPr>
              <w:adjustRightInd w:val="0"/>
              <w:snapToGrid w:val="0"/>
              <w:jc w:val="center"/>
              <w:rPr>
                <w:rFonts w:ascii="宋体" w:hAnsi="宋体"/>
                <w:color w:val="000000"/>
                <w:szCs w:val="21"/>
              </w:rPr>
            </w:pPr>
          </w:p>
        </w:tc>
        <w:tc>
          <w:tcPr>
            <w:tcW w:w="634" w:type="pct"/>
            <w:vMerge/>
            <w:shd w:val="clear" w:color="auto" w:fill="FFFFFF"/>
            <w:vAlign w:val="center"/>
          </w:tcPr>
          <w:p w:rsidR="001653F9" w:rsidRDefault="001653F9" w:rsidP="000325DA">
            <w:pPr>
              <w:widowControl/>
              <w:jc w:val="center"/>
              <w:rPr>
                <w:rFonts w:ascii="宋体" w:hAnsi="宋体"/>
                <w:color w:val="000000"/>
                <w:szCs w:val="21"/>
              </w:rPr>
            </w:pPr>
          </w:p>
        </w:tc>
        <w:tc>
          <w:tcPr>
            <w:tcW w:w="1354" w:type="pct"/>
            <w:shd w:val="clear" w:color="auto" w:fill="FFFFFF"/>
            <w:vAlign w:val="center"/>
          </w:tcPr>
          <w:p w:rsidR="001653F9" w:rsidRDefault="001653F9" w:rsidP="000325DA">
            <w:pPr>
              <w:adjustRightInd w:val="0"/>
              <w:snapToGrid w:val="0"/>
              <w:rPr>
                <w:color w:val="000000"/>
              </w:rPr>
            </w:pPr>
          </w:p>
        </w:tc>
        <w:tc>
          <w:tcPr>
            <w:tcW w:w="1686" w:type="pct"/>
            <w:shd w:val="clear" w:color="auto" w:fill="FFFFFF"/>
            <w:vAlign w:val="center"/>
          </w:tcPr>
          <w:p w:rsidR="001653F9" w:rsidRDefault="001653F9" w:rsidP="000325DA">
            <w:pPr>
              <w:adjustRightInd w:val="0"/>
              <w:snapToGrid w:val="0"/>
              <w:jc w:val="center"/>
              <w:rPr>
                <w:color w:val="000000"/>
              </w:rPr>
            </w:pPr>
          </w:p>
        </w:tc>
        <w:tc>
          <w:tcPr>
            <w:tcW w:w="367" w:type="pct"/>
            <w:shd w:val="clear" w:color="auto" w:fill="FFFFFF"/>
            <w:vAlign w:val="center"/>
          </w:tcPr>
          <w:p w:rsidR="001653F9" w:rsidRDefault="001653F9" w:rsidP="000325DA">
            <w:pPr>
              <w:adjustRightInd w:val="0"/>
              <w:snapToGrid w:val="0"/>
              <w:jc w:val="center"/>
              <w:rPr>
                <w:color w:val="000000"/>
                <w:szCs w:val="21"/>
              </w:rPr>
            </w:pPr>
          </w:p>
        </w:tc>
        <w:tc>
          <w:tcPr>
            <w:tcW w:w="332" w:type="pct"/>
            <w:shd w:val="clear" w:color="auto" w:fill="FFFFFF"/>
            <w:vAlign w:val="center"/>
          </w:tcPr>
          <w:p w:rsidR="001653F9" w:rsidRPr="00C835E8" w:rsidRDefault="001653F9" w:rsidP="00C835E8">
            <w:pPr>
              <w:adjustRightInd w:val="0"/>
              <w:snapToGrid w:val="0"/>
              <w:spacing w:line="300" w:lineRule="auto"/>
              <w:jc w:val="center"/>
              <w:rPr>
                <w:color w:val="000000"/>
                <w:szCs w:val="21"/>
              </w:rPr>
            </w:pPr>
          </w:p>
        </w:tc>
        <w:tc>
          <w:tcPr>
            <w:tcW w:w="388" w:type="pct"/>
            <w:shd w:val="clear" w:color="auto" w:fill="FFFFFF"/>
            <w:vAlign w:val="center"/>
          </w:tcPr>
          <w:p w:rsidR="001653F9" w:rsidRDefault="001653F9"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shd w:val="clear" w:color="auto" w:fill="FFFFFF"/>
            <w:vAlign w:val="center"/>
          </w:tcPr>
          <w:p w:rsidR="00C27411" w:rsidRDefault="00C27411" w:rsidP="000325DA">
            <w:pPr>
              <w:widowControl/>
              <w:jc w:val="center"/>
              <w:rPr>
                <w:rFonts w:ascii="宋体" w:hAnsi="宋体"/>
                <w:color w:val="000000"/>
                <w:szCs w:val="21"/>
              </w:rPr>
            </w:pPr>
          </w:p>
        </w:tc>
        <w:tc>
          <w:tcPr>
            <w:tcW w:w="1354" w:type="pct"/>
            <w:shd w:val="clear" w:color="auto" w:fill="FFFFFF"/>
            <w:vAlign w:val="center"/>
          </w:tcPr>
          <w:p w:rsidR="00C27411"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Pr="00C835E8" w:rsidRDefault="00C27411" w:rsidP="00C835E8">
            <w:pPr>
              <w:adjustRightInd w:val="0"/>
              <w:snapToGrid w:val="0"/>
              <w:spacing w:line="300" w:lineRule="auto"/>
              <w:jc w:val="center"/>
              <w:rPr>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val="restart"/>
            <w:shd w:val="clear" w:color="auto" w:fill="FFFFFF"/>
            <w:vAlign w:val="center"/>
          </w:tcPr>
          <w:p w:rsidR="00C27411" w:rsidRDefault="00C27411" w:rsidP="000325DA">
            <w:pPr>
              <w:widowControl/>
              <w:jc w:val="center"/>
              <w:rPr>
                <w:rFonts w:ascii="宋体" w:hAnsi="宋体"/>
                <w:color w:val="000000"/>
                <w:szCs w:val="21"/>
              </w:rPr>
            </w:pPr>
            <w:r>
              <w:rPr>
                <w:rFonts w:ascii="宋体" w:hAnsi="宋体" w:hint="eastAsia"/>
                <w:color w:val="000000"/>
                <w:szCs w:val="21"/>
              </w:rPr>
              <w:t>公共</w:t>
            </w:r>
          </w:p>
          <w:p w:rsidR="00C27411" w:rsidRDefault="00C27411" w:rsidP="000325DA">
            <w:pPr>
              <w:widowControl/>
              <w:jc w:val="center"/>
              <w:rPr>
                <w:rFonts w:ascii="宋体" w:hAnsi="宋体"/>
                <w:color w:val="000000"/>
                <w:szCs w:val="21"/>
              </w:rPr>
            </w:pPr>
            <w:r>
              <w:rPr>
                <w:rFonts w:ascii="宋体" w:hAnsi="宋体" w:hint="eastAsia"/>
                <w:color w:val="000000"/>
                <w:szCs w:val="21"/>
              </w:rPr>
              <w:t>选修课</w:t>
            </w:r>
          </w:p>
        </w:tc>
        <w:tc>
          <w:tcPr>
            <w:tcW w:w="1354" w:type="pct"/>
            <w:shd w:val="clear" w:color="auto" w:fill="FFFFFF"/>
            <w:vAlign w:val="center"/>
          </w:tcPr>
          <w:p w:rsidR="00C27411" w:rsidRDefault="00C27411" w:rsidP="000325DA">
            <w:pPr>
              <w:adjustRightInd w:val="0"/>
              <w:snapToGrid w:val="0"/>
              <w:rPr>
                <w:color w:val="000000"/>
              </w:rPr>
            </w:pPr>
            <w:r w:rsidRPr="00440A24">
              <w:rPr>
                <w:rFonts w:hint="eastAsia"/>
                <w:color w:val="000000"/>
              </w:rPr>
              <w:t>马克思恩格斯列宁经典著作选读</w:t>
            </w:r>
          </w:p>
        </w:tc>
        <w:tc>
          <w:tcPr>
            <w:tcW w:w="1686" w:type="pct"/>
            <w:shd w:val="clear" w:color="auto" w:fill="FFFFFF"/>
            <w:vAlign w:val="center"/>
          </w:tcPr>
          <w:p w:rsidR="00C27411" w:rsidRDefault="00C27411" w:rsidP="009B7945">
            <w:pPr>
              <w:adjustRightInd w:val="0"/>
              <w:snapToGrid w:val="0"/>
              <w:jc w:val="center"/>
              <w:rPr>
                <w:color w:val="000000"/>
              </w:rPr>
            </w:pPr>
            <w:r>
              <w:rPr>
                <w:rFonts w:hint="eastAsia"/>
                <w:color w:val="000000"/>
              </w:rPr>
              <w:t>Selected Readings on Classic Works of Marx Engels and Lenin</w:t>
            </w:r>
          </w:p>
        </w:tc>
        <w:tc>
          <w:tcPr>
            <w:tcW w:w="367" w:type="pct"/>
            <w:shd w:val="clear" w:color="auto" w:fill="FFFFFF"/>
            <w:vAlign w:val="center"/>
          </w:tcPr>
          <w:p w:rsidR="00C27411" w:rsidRDefault="00C27411" w:rsidP="000325DA">
            <w:pPr>
              <w:adjustRightInd w:val="0"/>
              <w:snapToGrid w:val="0"/>
              <w:jc w:val="center"/>
              <w:rPr>
                <w:color w:val="000000"/>
                <w:szCs w:val="21"/>
              </w:rPr>
            </w:pPr>
            <w:r>
              <w:rPr>
                <w:rFonts w:hint="eastAsia"/>
                <w:color w:val="000000"/>
                <w:szCs w:val="21"/>
              </w:rPr>
              <w:t>1</w:t>
            </w:r>
          </w:p>
        </w:tc>
        <w:tc>
          <w:tcPr>
            <w:tcW w:w="332" w:type="pct"/>
            <w:shd w:val="clear" w:color="auto" w:fill="FFFFFF"/>
            <w:vAlign w:val="center"/>
          </w:tcPr>
          <w:p w:rsidR="00C27411" w:rsidRPr="00C835E8" w:rsidRDefault="00C835E8" w:rsidP="00C835E8">
            <w:pPr>
              <w:adjustRightInd w:val="0"/>
              <w:snapToGrid w:val="0"/>
              <w:spacing w:line="300" w:lineRule="auto"/>
              <w:jc w:val="center"/>
              <w:rPr>
                <w:color w:val="000000"/>
                <w:szCs w:val="21"/>
              </w:rPr>
            </w:pPr>
            <w:r w:rsidRPr="00C835E8">
              <w:rPr>
                <w:rFonts w:hint="eastAsia"/>
                <w:color w:val="000000"/>
                <w:szCs w:val="21"/>
              </w:rPr>
              <w:t>16</w:t>
            </w: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shd w:val="clear" w:color="auto" w:fill="FFFFFF"/>
            <w:vAlign w:val="center"/>
          </w:tcPr>
          <w:p w:rsidR="00C27411" w:rsidRDefault="00C27411" w:rsidP="000325DA">
            <w:pPr>
              <w:widowControl/>
              <w:jc w:val="center"/>
              <w:rPr>
                <w:rFonts w:ascii="宋体" w:hAnsi="宋体"/>
                <w:color w:val="000000"/>
                <w:szCs w:val="21"/>
              </w:rPr>
            </w:pPr>
          </w:p>
        </w:tc>
        <w:tc>
          <w:tcPr>
            <w:tcW w:w="1354" w:type="pct"/>
            <w:shd w:val="clear" w:color="auto" w:fill="FFFFFF"/>
            <w:vAlign w:val="center"/>
          </w:tcPr>
          <w:p w:rsidR="00C27411" w:rsidRDefault="00C27411" w:rsidP="000325DA">
            <w:pPr>
              <w:adjustRightInd w:val="0"/>
              <w:snapToGrid w:val="0"/>
              <w:rPr>
                <w:color w:val="000000"/>
              </w:rPr>
            </w:pPr>
            <w:r>
              <w:rPr>
                <w:rFonts w:hint="eastAsia"/>
                <w:color w:val="000000"/>
              </w:rPr>
              <w:t>学术道德与学术规范</w:t>
            </w:r>
          </w:p>
        </w:tc>
        <w:tc>
          <w:tcPr>
            <w:tcW w:w="1686" w:type="pct"/>
            <w:shd w:val="clear" w:color="auto" w:fill="FFFFFF"/>
            <w:vAlign w:val="center"/>
          </w:tcPr>
          <w:p w:rsidR="00C27411" w:rsidRDefault="00C27411" w:rsidP="009B7945">
            <w:pPr>
              <w:adjustRightInd w:val="0"/>
              <w:snapToGrid w:val="0"/>
              <w:jc w:val="center"/>
              <w:rPr>
                <w:color w:val="000000"/>
              </w:rPr>
            </w:pPr>
            <w:r>
              <w:rPr>
                <w:rFonts w:hint="eastAsia"/>
                <w:color w:val="000000"/>
              </w:rPr>
              <w:t>Academic Ethics and Regulations</w:t>
            </w:r>
          </w:p>
        </w:tc>
        <w:tc>
          <w:tcPr>
            <w:tcW w:w="367" w:type="pct"/>
            <w:shd w:val="clear" w:color="auto" w:fill="FFFFFF"/>
            <w:vAlign w:val="center"/>
          </w:tcPr>
          <w:p w:rsidR="00C27411" w:rsidRDefault="00C27411" w:rsidP="000325DA">
            <w:pPr>
              <w:adjustRightInd w:val="0"/>
              <w:snapToGrid w:val="0"/>
              <w:jc w:val="center"/>
              <w:rPr>
                <w:color w:val="000000"/>
                <w:szCs w:val="21"/>
              </w:rPr>
            </w:pPr>
            <w:r>
              <w:rPr>
                <w:rFonts w:hint="eastAsia"/>
                <w:color w:val="000000"/>
                <w:szCs w:val="21"/>
              </w:rPr>
              <w:t>1</w:t>
            </w:r>
          </w:p>
        </w:tc>
        <w:tc>
          <w:tcPr>
            <w:tcW w:w="332" w:type="pct"/>
            <w:shd w:val="clear" w:color="auto" w:fill="FFFFFF"/>
            <w:vAlign w:val="center"/>
          </w:tcPr>
          <w:p w:rsidR="00C27411" w:rsidRPr="00C835E8" w:rsidRDefault="00C835E8" w:rsidP="00C835E8">
            <w:pPr>
              <w:adjustRightInd w:val="0"/>
              <w:snapToGrid w:val="0"/>
              <w:spacing w:line="300" w:lineRule="auto"/>
              <w:jc w:val="center"/>
              <w:rPr>
                <w:color w:val="000000"/>
                <w:szCs w:val="21"/>
              </w:rPr>
            </w:pPr>
            <w:r w:rsidRPr="00C835E8">
              <w:rPr>
                <w:rFonts w:hint="eastAsia"/>
                <w:color w:val="000000"/>
                <w:szCs w:val="21"/>
              </w:rPr>
              <w:t>16</w:t>
            </w:r>
          </w:p>
        </w:tc>
        <w:tc>
          <w:tcPr>
            <w:tcW w:w="388" w:type="pct"/>
            <w:shd w:val="clear" w:color="auto" w:fill="FFFFFF"/>
            <w:vAlign w:val="center"/>
          </w:tcPr>
          <w:p w:rsidR="00C835E8" w:rsidRDefault="00C835E8" w:rsidP="000325DA">
            <w:pPr>
              <w:adjustRightInd w:val="0"/>
              <w:snapToGrid w:val="0"/>
              <w:rPr>
                <w:rFonts w:ascii="宋体" w:hAnsi="宋体"/>
                <w:color w:val="000000"/>
                <w:szCs w:val="21"/>
              </w:rPr>
            </w:pPr>
            <w:r>
              <w:rPr>
                <w:rFonts w:ascii="宋体" w:hAnsi="宋体" w:hint="eastAsia"/>
                <w:color w:val="000000"/>
                <w:szCs w:val="21"/>
              </w:rPr>
              <w:t>指定</w:t>
            </w:r>
          </w:p>
          <w:p w:rsidR="00C27411" w:rsidRDefault="00C835E8" w:rsidP="000325DA">
            <w:pPr>
              <w:adjustRightInd w:val="0"/>
              <w:snapToGrid w:val="0"/>
              <w:rPr>
                <w:rFonts w:ascii="宋体" w:hAnsi="宋体"/>
                <w:color w:val="000000"/>
                <w:szCs w:val="21"/>
              </w:rPr>
            </w:pPr>
            <w:r>
              <w:rPr>
                <w:rFonts w:ascii="宋体" w:hAnsi="宋体" w:hint="eastAsia"/>
                <w:color w:val="000000"/>
                <w:szCs w:val="21"/>
              </w:rPr>
              <w:t>必选</w:t>
            </w:r>
          </w:p>
        </w:tc>
      </w:tr>
      <w:tr w:rsidR="00C835E8" w:rsidTr="00E75E6A">
        <w:trPr>
          <w:cantSplit/>
          <w:trHeight w:val="510"/>
          <w:jc w:val="center"/>
        </w:trPr>
        <w:tc>
          <w:tcPr>
            <w:tcW w:w="239" w:type="pct"/>
            <w:vMerge/>
            <w:shd w:val="clear" w:color="auto" w:fill="FFFFFF"/>
            <w:vAlign w:val="center"/>
          </w:tcPr>
          <w:p w:rsidR="00C27411" w:rsidRDefault="00C27411" w:rsidP="000325DA">
            <w:pPr>
              <w:adjustRightInd w:val="0"/>
              <w:snapToGrid w:val="0"/>
              <w:jc w:val="center"/>
              <w:rPr>
                <w:rFonts w:ascii="宋体" w:hAnsi="宋体"/>
                <w:color w:val="000000"/>
                <w:szCs w:val="21"/>
              </w:rPr>
            </w:pPr>
          </w:p>
        </w:tc>
        <w:tc>
          <w:tcPr>
            <w:tcW w:w="634" w:type="pct"/>
            <w:vMerge/>
            <w:shd w:val="clear" w:color="auto" w:fill="FFFFFF"/>
            <w:vAlign w:val="center"/>
          </w:tcPr>
          <w:p w:rsidR="00C27411" w:rsidRDefault="00C27411" w:rsidP="000325DA">
            <w:pPr>
              <w:widowControl/>
              <w:jc w:val="center"/>
              <w:rPr>
                <w:rFonts w:ascii="宋体" w:hAnsi="宋体"/>
                <w:color w:val="000000"/>
                <w:szCs w:val="21"/>
              </w:rPr>
            </w:pPr>
          </w:p>
        </w:tc>
        <w:tc>
          <w:tcPr>
            <w:tcW w:w="1354" w:type="pct"/>
            <w:shd w:val="clear" w:color="auto" w:fill="FFFFFF"/>
            <w:vAlign w:val="center"/>
          </w:tcPr>
          <w:p w:rsidR="00C27411"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Default="00C27411" w:rsidP="000325DA">
            <w:pPr>
              <w:adjustRightInd w:val="0"/>
              <w:snapToGrid w:val="0"/>
              <w:rPr>
                <w:rFonts w:ascii="宋体" w:hAnsi="宋体"/>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363A0B">
        <w:trPr>
          <w:cantSplit/>
          <w:trHeight w:val="510"/>
          <w:jc w:val="center"/>
        </w:trPr>
        <w:tc>
          <w:tcPr>
            <w:tcW w:w="873" w:type="pct"/>
            <w:gridSpan w:val="2"/>
            <w:vMerge w:val="restart"/>
            <w:shd w:val="clear" w:color="auto" w:fill="FFFFFF"/>
            <w:vAlign w:val="center"/>
          </w:tcPr>
          <w:p w:rsidR="00C27411" w:rsidRDefault="00C27411" w:rsidP="000325DA">
            <w:pPr>
              <w:adjustRightInd w:val="0"/>
              <w:snapToGrid w:val="0"/>
              <w:spacing w:line="200" w:lineRule="exact"/>
              <w:jc w:val="center"/>
              <w:rPr>
                <w:rFonts w:ascii="宋体" w:hAnsi="宋体"/>
                <w:color w:val="000000"/>
                <w:szCs w:val="21"/>
              </w:rPr>
            </w:pPr>
            <w:r>
              <w:rPr>
                <w:rFonts w:ascii="宋体" w:hAnsi="宋体" w:hint="eastAsia"/>
                <w:color w:val="000000"/>
                <w:szCs w:val="21"/>
              </w:rPr>
              <w:t>补修课</w:t>
            </w:r>
          </w:p>
        </w:tc>
        <w:tc>
          <w:tcPr>
            <w:tcW w:w="1354" w:type="pct"/>
            <w:shd w:val="clear" w:color="auto" w:fill="FFFFFF"/>
            <w:vAlign w:val="center"/>
          </w:tcPr>
          <w:p w:rsidR="00C27411" w:rsidRDefault="00C27411" w:rsidP="000325DA">
            <w:pPr>
              <w:adjustRightInd w:val="0"/>
              <w:snapToGrid w:val="0"/>
              <w:rPr>
                <w:rFonts w:ascii="宋体" w:hAnsi="宋体"/>
                <w:color w:val="000000"/>
                <w:szCs w:val="21"/>
              </w:rPr>
            </w:pPr>
          </w:p>
        </w:tc>
        <w:tc>
          <w:tcPr>
            <w:tcW w:w="1686" w:type="pct"/>
            <w:shd w:val="clear" w:color="auto" w:fill="FFFFFF"/>
            <w:vAlign w:val="center"/>
          </w:tcPr>
          <w:p w:rsidR="00C27411" w:rsidRDefault="00C27411" w:rsidP="000325DA">
            <w:pPr>
              <w:adjustRightInd w:val="0"/>
              <w:snapToGrid w:val="0"/>
              <w:jc w:val="center"/>
              <w:rPr>
                <w:color w:val="000000"/>
                <w:szCs w:val="21"/>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Default="00C27411" w:rsidP="000325DA">
            <w:pPr>
              <w:adjustRightInd w:val="0"/>
              <w:snapToGrid w:val="0"/>
              <w:rPr>
                <w:rFonts w:ascii="宋体" w:hAnsi="宋体"/>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363A0B">
        <w:trPr>
          <w:cantSplit/>
          <w:trHeight w:val="510"/>
          <w:jc w:val="center"/>
        </w:trPr>
        <w:tc>
          <w:tcPr>
            <w:tcW w:w="873" w:type="pct"/>
            <w:gridSpan w:val="2"/>
            <w:vMerge/>
            <w:shd w:val="clear" w:color="auto" w:fill="FFFFFF"/>
            <w:vAlign w:val="center"/>
          </w:tcPr>
          <w:p w:rsidR="00C27411" w:rsidRDefault="00C27411" w:rsidP="000325DA">
            <w:pPr>
              <w:adjustRightInd w:val="0"/>
              <w:snapToGrid w:val="0"/>
              <w:spacing w:line="200" w:lineRule="exact"/>
              <w:jc w:val="center"/>
              <w:rPr>
                <w:rFonts w:ascii="宋体" w:hAnsi="宋体"/>
                <w:color w:val="000000"/>
                <w:szCs w:val="21"/>
              </w:rPr>
            </w:pPr>
          </w:p>
        </w:tc>
        <w:tc>
          <w:tcPr>
            <w:tcW w:w="1354" w:type="pct"/>
            <w:shd w:val="clear" w:color="auto" w:fill="FFFFFF"/>
            <w:vAlign w:val="center"/>
          </w:tcPr>
          <w:p w:rsidR="00C27411" w:rsidRPr="00005FE8" w:rsidRDefault="00C27411" w:rsidP="000325DA">
            <w:pPr>
              <w:adjustRightInd w:val="0"/>
              <w:snapToGrid w:val="0"/>
              <w:rPr>
                <w:color w:val="000000"/>
              </w:rPr>
            </w:pPr>
          </w:p>
        </w:tc>
        <w:tc>
          <w:tcPr>
            <w:tcW w:w="1686" w:type="pct"/>
            <w:shd w:val="clear" w:color="auto" w:fill="FFFFFF"/>
            <w:vAlign w:val="center"/>
          </w:tcPr>
          <w:p w:rsidR="00C27411" w:rsidRDefault="00C27411" w:rsidP="000325DA">
            <w:pPr>
              <w:adjustRightInd w:val="0"/>
              <w:snapToGrid w:val="0"/>
              <w:jc w:val="center"/>
              <w:rPr>
                <w:color w:val="000000"/>
                <w:szCs w:val="21"/>
              </w:rPr>
            </w:pPr>
          </w:p>
        </w:tc>
        <w:tc>
          <w:tcPr>
            <w:tcW w:w="367" w:type="pct"/>
            <w:shd w:val="clear" w:color="auto" w:fill="FFFFFF"/>
            <w:vAlign w:val="center"/>
          </w:tcPr>
          <w:p w:rsidR="00C27411" w:rsidRDefault="00C27411" w:rsidP="000325DA">
            <w:pPr>
              <w:adjustRightInd w:val="0"/>
              <w:snapToGrid w:val="0"/>
              <w:jc w:val="center"/>
              <w:rPr>
                <w:color w:val="000000"/>
                <w:szCs w:val="21"/>
              </w:rPr>
            </w:pPr>
          </w:p>
        </w:tc>
        <w:tc>
          <w:tcPr>
            <w:tcW w:w="332" w:type="pct"/>
            <w:shd w:val="clear" w:color="auto" w:fill="FFFFFF"/>
            <w:vAlign w:val="center"/>
          </w:tcPr>
          <w:p w:rsidR="00C27411" w:rsidRDefault="00C27411" w:rsidP="000325DA">
            <w:pPr>
              <w:adjustRightInd w:val="0"/>
              <w:snapToGrid w:val="0"/>
              <w:rPr>
                <w:rFonts w:ascii="宋体" w:hAnsi="宋体"/>
                <w:color w:val="000000"/>
                <w:szCs w:val="21"/>
              </w:rPr>
            </w:pPr>
          </w:p>
        </w:tc>
        <w:tc>
          <w:tcPr>
            <w:tcW w:w="388" w:type="pct"/>
            <w:shd w:val="clear" w:color="auto" w:fill="FFFFFF"/>
            <w:vAlign w:val="center"/>
          </w:tcPr>
          <w:p w:rsidR="00C27411" w:rsidRDefault="00C27411" w:rsidP="000325DA">
            <w:pPr>
              <w:adjustRightInd w:val="0"/>
              <w:snapToGrid w:val="0"/>
              <w:rPr>
                <w:rFonts w:ascii="宋体" w:hAnsi="宋体"/>
                <w:color w:val="000000"/>
                <w:szCs w:val="21"/>
              </w:rPr>
            </w:pPr>
          </w:p>
        </w:tc>
      </w:tr>
      <w:tr w:rsidR="00C835E8" w:rsidTr="00363A0B">
        <w:trPr>
          <w:cantSplit/>
          <w:trHeight w:val="510"/>
          <w:jc w:val="center"/>
        </w:trPr>
        <w:tc>
          <w:tcPr>
            <w:tcW w:w="873" w:type="pct"/>
            <w:gridSpan w:val="2"/>
            <w:vMerge w:val="restart"/>
            <w:shd w:val="clear" w:color="auto" w:fill="FFFFFF"/>
            <w:vAlign w:val="center"/>
          </w:tcPr>
          <w:p w:rsidR="00C835E8" w:rsidRDefault="00C835E8" w:rsidP="000325DA">
            <w:pPr>
              <w:adjustRightInd w:val="0"/>
              <w:snapToGrid w:val="0"/>
              <w:spacing w:line="200" w:lineRule="exact"/>
              <w:jc w:val="center"/>
              <w:rPr>
                <w:rFonts w:ascii="宋体" w:hAnsi="宋体"/>
                <w:color w:val="000000"/>
                <w:szCs w:val="21"/>
              </w:rPr>
            </w:pPr>
            <w:r>
              <w:rPr>
                <w:rFonts w:ascii="宋体" w:hAnsi="宋体" w:hint="eastAsia"/>
                <w:color w:val="000000"/>
                <w:szCs w:val="21"/>
              </w:rPr>
              <w:t>必修环节</w:t>
            </w:r>
          </w:p>
        </w:tc>
        <w:tc>
          <w:tcPr>
            <w:tcW w:w="1354" w:type="pct"/>
            <w:shd w:val="clear" w:color="auto" w:fill="FFFFFF"/>
            <w:vAlign w:val="center"/>
          </w:tcPr>
          <w:p w:rsidR="00C835E8" w:rsidRPr="00005FE8" w:rsidRDefault="00C835E8" w:rsidP="00005FE8">
            <w:pPr>
              <w:rPr>
                <w:color w:val="000000"/>
              </w:rPr>
            </w:pPr>
            <w:r>
              <w:rPr>
                <w:rFonts w:hint="eastAsia"/>
                <w:color w:val="000000"/>
              </w:rPr>
              <w:t>文献研读</w:t>
            </w:r>
          </w:p>
        </w:tc>
        <w:tc>
          <w:tcPr>
            <w:tcW w:w="1686" w:type="pct"/>
            <w:shd w:val="clear" w:color="auto" w:fill="FFFFFF"/>
            <w:vAlign w:val="center"/>
          </w:tcPr>
          <w:p w:rsidR="00C835E8" w:rsidRDefault="00C835E8" w:rsidP="009B7945">
            <w:pPr>
              <w:adjustRightInd w:val="0"/>
              <w:snapToGrid w:val="0"/>
              <w:jc w:val="center"/>
              <w:rPr>
                <w:color w:val="000000"/>
                <w:szCs w:val="21"/>
              </w:rPr>
            </w:pPr>
            <w:r>
              <w:rPr>
                <w:rFonts w:hint="eastAsia"/>
                <w:color w:val="000000"/>
              </w:rPr>
              <w:t>Literature Study</w:t>
            </w:r>
          </w:p>
        </w:tc>
        <w:tc>
          <w:tcPr>
            <w:tcW w:w="367" w:type="pct"/>
            <w:shd w:val="clear" w:color="auto" w:fill="FFFFFF"/>
            <w:vAlign w:val="center"/>
          </w:tcPr>
          <w:p w:rsidR="00C835E8" w:rsidRDefault="00C835E8" w:rsidP="000325DA">
            <w:pPr>
              <w:adjustRightInd w:val="0"/>
              <w:snapToGrid w:val="0"/>
              <w:jc w:val="center"/>
              <w:rPr>
                <w:color w:val="000000"/>
                <w:szCs w:val="21"/>
              </w:rPr>
            </w:pPr>
            <w:r>
              <w:rPr>
                <w:rFonts w:hint="eastAsia"/>
                <w:color w:val="000000"/>
                <w:szCs w:val="21"/>
              </w:rPr>
              <w:t>1</w:t>
            </w:r>
          </w:p>
        </w:tc>
        <w:tc>
          <w:tcPr>
            <w:tcW w:w="720" w:type="pct"/>
            <w:gridSpan w:val="2"/>
            <w:vMerge w:val="restart"/>
            <w:shd w:val="clear" w:color="auto" w:fill="FFFFFF"/>
            <w:vAlign w:val="center"/>
          </w:tcPr>
          <w:p w:rsidR="00C835E8" w:rsidRDefault="00C835E8" w:rsidP="000325DA">
            <w:pPr>
              <w:adjustRightInd w:val="0"/>
              <w:snapToGrid w:val="0"/>
              <w:rPr>
                <w:rFonts w:ascii="宋体" w:hAnsi="宋体"/>
                <w:color w:val="000000"/>
                <w:szCs w:val="21"/>
              </w:rPr>
            </w:pPr>
          </w:p>
        </w:tc>
      </w:tr>
      <w:tr w:rsidR="00C835E8" w:rsidTr="00363A0B">
        <w:trPr>
          <w:cantSplit/>
          <w:trHeight w:val="510"/>
          <w:jc w:val="center"/>
        </w:trPr>
        <w:tc>
          <w:tcPr>
            <w:tcW w:w="873" w:type="pct"/>
            <w:gridSpan w:val="2"/>
            <w:vMerge/>
            <w:shd w:val="clear" w:color="auto" w:fill="FFFFFF"/>
            <w:vAlign w:val="center"/>
          </w:tcPr>
          <w:p w:rsidR="00C835E8" w:rsidRDefault="00C835E8" w:rsidP="000325DA">
            <w:pPr>
              <w:adjustRightInd w:val="0"/>
              <w:snapToGrid w:val="0"/>
              <w:spacing w:line="200" w:lineRule="exact"/>
              <w:jc w:val="center"/>
              <w:rPr>
                <w:rFonts w:ascii="宋体" w:hAnsi="宋体"/>
                <w:color w:val="000000"/>
                <w:szCs w:val="21"/>
              </w:rPr>
            </w:pPr>
          </w:p>
        </w:tc>
        <w:tc>
          <w:tcPr>
            <w:tcW w:w="1354" w:type="pct"/>
            <w:shd w:val="clear" w:color="auto" w:fill="FFFFFF"/>
            <w:vAlign w:val="center"/>
          </w:tcPr>
          <w:p w:rsidR="00C835E8" w:rsidRPr="00005FE8" w:rsidRDefault="00C835E8" w:rsidP="0047659C">
            <w:pPr>
              <w:rPr>
                <w:color w:val="000000"/>
              </w:rPr>
            </w:pPr>
            <w:r w:rsidRPr="00005FE8">
              <w:rPr>
                <w:rFonts w:hint="eastAsia"/>
                <w:color w:val="000000"/>
              </w:rPr>
              <w:t>学术报告</w:t>
            </w:r>
          </w:p>
        </w:tc>
        <w:tc>
          <w:tcPr>
            <w:tcW w:w="1686" w:type="pct"/>
            <w:shd w:val="clear" w:color="auto" w:fill="FFFFFF"/>
            <w:vAlign w:val="center"/>
          </w:tcPr>
          <w:p w:rsidR="00C835E8" w:rsidRDefault="00C835E8" w:rsidP="009B7945">
            <w:pPr>
              <w:adjustRightInd w:val="0"/>
              <w:snapToGrid w:val="0"/>
              <w:jc w:val="center"/>
              <w:rPr>
                <w:color w:val="000000"/>
                <w:szCs w:val="21"/>
              </w:rPr>
            </w:pPr>
            <w:r>
              <w:rPr>
                <w:rFonts w:hint="eastAsia"/>
                <w:color w:val="000000"/>
                <w:szCs w:val="21"/>
              </w:rPr>
              <w:t>Academic Report</w:t>
            </w:r>
          </w:p>
        </w:tc>
        <w:tc>
          <w:tcPr>
            <w:tcW w:w="367" w:type="pct"/>
            <w:shd w:val="clear" w:color="auto" w:fill="FFFFFF"/>
            <w:vAlign w:val="center"/>
          </w:tcPr>
          <w:p w:rsidR="00C835E8" w:rsidRDefault="00C835E8" w:rsidP="0047659C">
            <w:pPr>
              <w:adjustRightInd w:val="0"/>
              <w:snapToGrid w:val="0"/>
              <w:jc w:val="center"/>
              <w:rPr>
                <w:color w:val="000000"/>
                <w:szCs w:val="21"/>
              </w:rPr>
            </w:pPr>
            <w:r>
              <w:rPr>
                <w:rFonts w:hint="eastAsia"/>
                <w:color w:val="000000"/>
                <w:szCs w:val="21"/>
              </w:rPr>
              <w:t>1</w:t>
            </w:r>
          </w:p>
        </w:tc>
        <w:tc>
          <w:tcPr>
            <w:tcW w:w="720" w:type="pct"/>
            <w:gridSpan w:val="2"/>
            <w:vMerge/>
            <w:shd w:val="clear" w:color="auto" w:fill="FFFFFF"/>
            <w:vAlign w:val="center"/>
          </w:tcPr>
          <w:p w:rsidR="00C835E8" w:rsidRDefault="00C835E8" w:rsidP="000325DA">
            <w:pPr>
              <w:adjustRightInd w:val="0"/>
              <w:snapToGrid w:val="0"/>
              <w:rPr>
                <w:rFonts w:ascii="宋体" w:hAnsi="宋体"/>
                <w:color w:val="000000"/>
                <w:szCs w:val="21"/>
              </w:rPr>
            </w:pPr>
          </w:p>
        </w:tc>
      </w:tr>
      <w:tr w:rsidR="00C835E8" w:rsidTr="00363A0B">
        <w:trPr>
          <w:cantSplit/>
          <w:trHeight w:val="510"/>
          <w:jc w:val="center"/>
        </w:trPr>
        <w:tc>
          <w:tcPr>
            <w:tcW w:w="873" w:type="pct"/>
            <w:gridSpan w:val="2"/>
            <w:vMerge/>
            <w:shd w:val="clear" w:color="auto" w:fill="FFFFFF"/>
            <w:vAlign w:val="center"/>
          </w:tcPr>
          <w:p w:rsidR="00C835E8" w:rsidRDefault="00C835E8" w:rsidP="000325DA">
            <w:pPr>
              <w:adjustRightInd w:val="0"/>
              <w:snapToGrid w:val="0"/>
              <w:spacing w:line="200" w:lineRule="exact"/>
              <w:jc w:val="center"/>
              <w:rPr>
                <w:rFonts w:ascii="宋体" w:hAnsi="宋体"/>
                <w:color w:val="000000"/>
                <w:szCs w:val="21"/>
              </w:rPr>
            </w:pPr>
          </w:p>
        </w:tc>
        <w:tc>
          <w:tcPr>
            <w:tcW w:w="1354" w:type="pct"/>
            <w:shd w:val="clear" w:color="auto" w:fill="FFFFFF"/>
            <w:vAlign w:val="center"/>
          </w:tcPr>
          <w:p w:rsidR="00C835E8" w:rsidRPr="00005FE8" w:rsidRDefault="00C835E8" w:rsidP="000325DA">
            <w:pPr>
              <w:adjustRightInd w:val="0"/>
              <w:snapToGrid w:val="0"/>
              <w:rPr>
                <w:color w:val="000000"/>
              </w:rPr>
            </w:pPr>
            <w:r w:rsidRPr="00005FE8">
              <w:rPr>
                <w:rFonts w:hint="eastAsia"/>
                <w:color w:val="000000"/>
              </w:rPr>
              <w:t>学科综合考试</w:t>
            </w:r>
          </w:p>
        </w:tc>
        <w:tc>
          <w:tcPr>
            <w:tcW w:w="1686" w:type="pct"/>
            <w:shd w:val="clear" w:color="auto" w:fill="FFFFFF"/>
            <w:vAlign w:val="center"/>
          </w:tcPr>
          <w:p w:rsidR="00C835E8" w:rsidRDefault="00C835E8" w:rsidP="009B7945">
            <w:pPr>
              <w:adjustRightInd w:val="0"/>
              <w:snapToGrid w:val="0"/>
              <w:jc w:val="center"/>
              <w:rPr>
                <w:color w:val="000000"/>
                <w:szCs w:val="21"/>
              </w:rPr>
            </w:pPr>
            <w:r>
              <w:rPr>
                <w:rFonts w:hint="eastAsia"/>
                <w:color w:val="000000"/>
                <w:szCs w:val="21"/>
              </w:rPr>
              <w:t>Comprehensive Test in Discipline</w:t>
            </w:r>
          </w:p>
        </w:tc>
        <w:tc>
          <w:tcPr>
            <w:tcW w:w="367" w:type="pct"/>
            <w:shd w:val="clear" w:color="auto" w:fill="FFFFFF"/>
            <w:vAlign w:val="center"/>
          </w:tcPr>
          <w:p w:rsidR="00C835E8" w:rsidRDefault="00C835E8" w:rsidP="000325DA">
            <w:pPr>
              <w:adjustRightInd w:val="0"/>
              <w:snapToGrid w:val="0"/>
              <w:jc w:val="center"/>
              <w:rPr>
                <w:color w:val="000000"/>
                <w:szCs w:val="21"/>
              </w:rPr>
            </w:pPr>
            <w:r>
              <w:rPr>
                <w:rFonts w:hint="eastAsia"/>
                <w:color w:val="000000"/>
                <w:szCs w:val="21"/>
              </w:rPr>
              <w:t>1</w:t>
            </w:r>
          </w:p>
        </w:tc>
        <w:tc>
          <w:tcPr>
            <w:tcW w:w="720" w:type="pct"/>
            <w:gridSpan w:val="2"/>
            <w:vMerge/>
            <w:shd w:val="clear" w:color="auto" w:fill="FFFFFF"/>
            <w:vAlign w:val="center"/>
          </w:tcPr>
          <w:p w:rsidR="00C835E8" w:rsidRDefault="00C835E8" w:rsidP="000325DA">
            <w:pPr>
              <w:adjustRightInd w:val="0"/>
              <w:snapToGrid w:val="0"/>
              <w:rPr>
                <w:rFonts w:ascii="宋体" w:hAnsi="宋体"/>
                <w:color w:val="000000"/>
                <w:szCs w:val="21"/>
              </w:rPr>
            </w:pPr>
          </w:p>
        </w:tc>
      </w:tr>
      <w:tr w:rsidR="00C835E8" w:rsidTr="00363A0B">
        <w:trPr>
          <w:cantSplit/>
          <w:trHeight w:val="510"/>
          <w:jc w:val="center"/>
        </w:trPr>
        <w:tc>
          <w:tcPr>
            <w:tcW w:w="873" w:type="pct"/>
            <w:gridSpan w:val="2"/>
            <w:vMerge/>
            <w:shd w:val="clear" w:color="auto" w:fill="FFFFFF"/>
            <w:vAlign w:val="center"/>
          </w:tcPr>
          <w:p w:rsidR="00C835E8" w:rsidRDefault="00C835E8" w:rsidP="000325DA">
            <w:pPr>
              <w:adjustRightInd w:val="0"/>
              <w:snapToGrid w:val="0"/>
              <w:spacing w:line="200" w:lineRule="exact"/>
              <w:jc w:val="center"/>
              <w:rPr>
                <w:rFonts w:ascii="宋体" w:hAnsi="宋体"/>
                <w:color w:val="000000"/>
                <w:szCs w:val="21"/>
              </w:rPr>
            </w:pPr>
          </w:p>
        </w:tc>
        <w:tc>
          <w:tcPr>
            <w:tcW w:w="1354" w:type="pct"/>
            <w:shd w:val="clear" w:color="auto" w:fill="FFFFFF"/>
            <w:vAlign w:val="center"/>
          </w:tcPr>
          <w:p w:rsidR="00C835E8" w:rsidRPr="00005FE8" w:rsidRDefault="00C835E8" w:rsidP="000325DA">
            <w:pPr>
              <w:adjustRightInd w:val="0"/>
              <w:snapToGrid w:val="0"/>
              <w:rPr>
                <w:color w:val="000000"/>
              </w:rPr>
            </w:pPr>
            <w:r w:rsidRPr="00005FE8">
              <w:rPr>
                <w:rFonts w:hint="eastAsia"/>
                <w:color w:val="000000"/>
              </w:rPr>
              <w:t>科研训练</w:t>
            </w:r>
          </w:p>
        </w:tc>
        <w:tc>
          <w:tcPr>
            <w:tcW w:w="1686" w:type="pct"/>
            <w:shd w:val="clear" w:color="auto" w:fill="FFFFFF"/>
            <w:vAlign w:val="center"/>
          </w:tcPr>
          <w:p w:rsidR="00C835E8" w:rsidRDefault="00C835E8" w:rsidP="009B7945">
            <w:pPr>
              <w:adjustRightInd w:val="0"/>
              <w:snapToGrid w:val="0"/>
              <w:jc w:val="center"/>
              <w:rPr>
                <w:color w:val="000000"/>
                <w:szCs w:val="21"/>
              </w:rPr>
            </w:pPr>
            <w:r>
              <w:rPr>
                <w:rFonts w:hint="eastAsia"/>
                <w:color w:val="000000"/>
              </w:rPr>
              <w:t>Research Training</w:t>
            </w:r>
          </w:p>
        </w:tc>
        <w:tc>
          <w:tcPr>
            <w:tcW w:w="367" w:type="pct"/>
            <w:shd w:val="clear" w:color="auto" w:fill="FFFFFF"/>
            <w:vAlign w:val="center"/>
          </w:tcPr>
          <w:p w:rsidR="00C835E8" w:rsidRDefault="00C835E8" w:rsidP="000325DA">
            <w:pPr>
              <w:adjustRightInd w:val="0"/>
              <w:snapToGrid w:val="0"/>
              <w:jc w:val="center"/>
              <w:rPr>
                <w:color w:val="000000"/>
                <w:szCs w:val="21"/>
              </w:rPr>
            </w:pPr>
            <w:r>
              <w:rPr>
                <w:rFonts w:hint="eastAsia"/>
                <w:color w:val="000000"/>
                <w:szCs w:val="21"/>
              </w:rPr>
              <w:t>1</w:t>
            </w:r>
          </w:p>
        </w:tc>
        <w:tc>
          <w:tcPr>
            <w:tcW w:w="720" w:type="pct"/>
            <w:gridSpan w:val="2"/>
            <w:vMerge/>
            <w:shd w:val="clear" w:color="auto" w:fill="FFFFFF"/>
            <w:vAlign w:val="center"/>
          </w:tcPr>
          <w:p w:rsidR="00C835E8" w:rsidRDefault="00C835E8" w:rsidP="000325DA">
            <w:pPr>
              <w:adjustRightInd w:val="0"/>
              <w:snapToGrid w:val="0"/>
              <w:rPr>
                <w:rFonts w:ascii="宋体" w:hAnsi="宋体"/>
                <w:color w:val="000000"/>
                <w:szCs w:val="21"/>
              </w:rPr>
            </w:pPr>
          </w:p>
        </w:tc>
      </w:tr>
      <w:tr w:rsidR="00C835E8" w:rsidTr="00363A0B">
        <w:trPr>
          <w:cantSplit/>
          <w:trHeight w:val="510"/>
          <w:jc w:val="center"/>
        </w:trPr>
        <w:tc>
          <w:tcPr>
            <w:tcW w:w="873" w:type="pct"/>
            <w:gridSpan w:val="2"/>
            <w:vMerge/>
            <w:shd w:val="clear" w:color="auto" w:fill="FFFFFF"/>
            <w:vAlign w:val="center"/>
          </w:tcPr>
          <w:p w:rsidR="00C835E8" w:rsidRDefault="00C835E8" w:rsidP="000325DA">
            <w:pPr>
              <w:adjustRightInd w:val="0"/>
              <w:snapToGrid w:val="0"/>
              <w:spacing w:line="200" w:lineRule="exact"/>
              <w:jc w:val="center"/>
              <w:rPr>
                <w:rFonts w:ascii="宋体" w:hAnsi="宋体"/>
                <w:color w:val="000000"/>
                <w:szCs w:val="21"/>
              </w:rPr>
            </w:pPr>
          </w:p>
        </w:tc>
        <w:tc>
          <w:tcPr>
            <w:tcW w:w="1354" w:type="pct"/>
            <w:shd w:val="clear" w:color="auto" w:fill="FFFFFF"/>
            <w:vAlign w:val="center"/>
          </w:tcPr>
          <w:p w:rsidR="00C835E8" w:rsidRPr="00005FE8" w:rsidRDefault="00C835E8" w:rsidP="000325DA">
            <w:pPr>
              <w:adjustRightInd w:val="0"/>
              <w:snapToGrid w:val="0"/>
              <w:rPr>
                <w:color w:val="000000"/>
              </w:rPr>
            </w:pPr>
            <w:r w:rsidRPr="00005FE8">
              <w:rPr>
                <w:rFonts w:hint="eastAsia"/>
                <w:color w:val="000000"/>
              </w:rPr>
              <w:t>课程助教或社会实践</w:t>
            </w:r>
          </w:p>
        </w:tc>
        <w:tc>
          <w:tcPr>
            <w:tcW w:w="1686" w:type="pct"/>
            <w:shd w:val="clear" w:color="auto" w:fill="FFFFFF"/>
            <w:vAlign w:val="center"/>
          </w:tcPr>
          <w:p w:rsidR="00C835E8" w:rsidRDefault="00C835E8" w:rsidP="009B7945">
            <w:pPr>
              <w:adjustRightInd w:val="0"/>
              <w:snapToGrid w:val="0"/>
              <w:jc w:val="center"/>
              <w:rPr>
                <w:color w:val="000000"/>
                <w:szCs w:val="21"/>
              </w:rPr>
            </w:pPr>
            <w:r>
              <w:rPr>
                <w:rFonts w:hint="eastAsia"/>
                <w:color w:val="000000"/>
                <w:szCs w:val="21"/>
              </w:rPr>
              <w:t xml:space="preserve">TA or </w:t>
            </w:r>
            <w:r>
              <w:rPr>
                <w:rFonts w:hint="eastAsia"/>
                <w:color w:val="000000"/>
              </w:rPr>
              <w:t>Practical Training</w:t>
            </w:r>
            <w:r>
              <w:rPr>
                <w:rFonts w:hint="eastAsia"/>
                <w:color w:val="000000"/>
                <w:szCs w:val="21"/>
              </w:rPr>
              <w:t xml:space="preserve"> </w:t>
            </w:r>
          </w:p>
        </w:tc>
        <w:tc>
          <w:tcPr>
            <w:tcW w:w="367" w:type="pct"/>
            <w:shd w:val="clear" w:color="auto" w:fill="FFFFFF"/>
            <w:vAlign w:val="center"/>
          </w:tcPr>
          <w:p w:rsidR="00C835E8" w:rsidRDefault="00C835E8" w:rsidP="000325DA">
            <w:pPr>
              <w:adjustRightInd w:val="0"/>
              <w:snapToGrid w:val="0"/>
              <w:jc w:val="center"/>
              <w:rPr>
                <w:color w:val="000000"/>
                <w:szCs w:val="21"/>
              </w:rPr>
            </w:pPr>
            <w:r>
              <w:rPr>
                <w:rFonts w:hint="eastAsia"/>
                <w:color w:val="000000"/>
                <w:szCs w:val="21"/>
              </w:rPr>
              <w:t>1</w:t>
            </w:r>
          </w:p>
        </w:tc>
        <w:tc>
          <w:tcPr>
            <w:tcW w:w="720" w:type="pct"/>
            <w:gridSpan w:val="2"/>
            <w:vMerge/>
            <w:shd w:val="clear" w:color="auto" w:fill="FFFFFF"/>
            <w:vAlign w:val="center"/>
          </w:tcPr>
          <w:p w:rsidR="00C835E8" w:rsidRDefault="00C835E8" w:rsidP="000325DA">
            <w:pPr>
              <w:adjustRightInd w:val="0"/>
              <w:snapToGrid w:val="0"/>
              <w:rPr>
                <w:rFonts w:ascii="宋体" w:hAnsi="宋体"/>
                <w:color w:val="000000"/>
                <w:szCs w:val="21"/>
              </w:rPr>
            </w:pPr>
          </w:p>
        </w:tc>
      </w:tr>
      <w:tr w:rsidR="00954A40" w:rsidTr="00954A40">
        <w:trPr>
          <w:cantSplit/>
          <w:trHeight w:val="510"/>
          <w:jc w:val="center"/>
        </w:trPr>
        <w:tc>
          <w:tcPr>
            <w:tcW w:w="5000" w:type="pct"/>
            <w:gridSpan w:val="7"/>
            <w:shd w:val="clear" w:color="auto" w:fill="FFFFFF"/>
            <w:vAlign w:val="center"/>
          </w:tcPr>
          <w:p w:rsidR="00954A40" w:rsidRDefault="00954A40" w:rsidP="00954A40">
            <w:pPr>
              <w:adjustRightInd w:val="0"/>
              <w:snapToGrid w:val="0"/>
              <w:rPr>
                <w:color w:val="000000"/>
              </w:rPr>
            </w:pPr>
          </w:p>
          <w:p w:rsidR="00954A40" w:rsidRDefault="00954A40" w:rsidP="00954A40">
            <w:pPr>
              <w:adjustRightInd w:val="0"/>
              <w:snapToGrid w:val="0"/>
              <w:rPr>
                <w:color w:val="000000"/>
              </w:rPr>
            </w:pPr>
            <w:r>
              <w:rPr>
                <w:rFonts w:hint="eastAsia"/>
                <w:color w:val="000000"/>
              </w:rPr>
              <w:t>总学分</w:t>
            </w:r>
            <w:r w:rsidRPr="00954A40">
              <w:rPr>
                <w:rFonts w:asciiTheme="minorEastAsia" w:hAnsiTheme="minorEastAsia" w:hint="eastAsia"/>
                <w:color w:val="000000"/>
              </w:rPr>
              <w:t>≥</w:t>
            </w:r>
            <w:r>
              <w:rPr>
                <w:rFonts w:hint="eastAsia"/>
                <w:color w:val="000000"/>
              </w:rPr>
              <w:t>17</w:t>
            </w:r>
            <w:r>
              <w:rPr>
                <w:rFonts w:hint="eastAsia"/>
                <w:color w:val="000000"/>
              </w:rPr>
              <w:t>，其中课程学分</w:t>
            </w:r>
            <w:r w:rsidRPr="00954A40">
              <w:rPr>
                <w:rFonts w:asciiTheme="minorEastAsia" w:hAnsiTheme="minorEastAsia" w:hint="eastAsia"/>
                <w:color w:val="000000"/>
              </w:rPr>
              <w:t>≥</w:t>
            </w:r>
            <w:r>
              <w:rPr>
                <w:rFonts w:hint="eastAsia"/>
                <w:color w:val="000000"/>
              </w:rPr>
              <w:t>12</w:t>
            </w:r>
            <w:r w:rsidR="00240B29">
              <w:rPr>
                <w:rFonts w:hint="eastAsia"/>
                <w:color w:val="000000"/>
              </w:rPr>
              <w:t>（必修课学分</w:t>
            </w:r>
            <w:r w:rsidR="00240B29" w:rsidRPr="00954A40">
              <w:rPr>
                <w:rFonts w:asciiTheme="minorEastAsia" w:hAnsiTheme="minorEastAsia" w:hint="eastAsia"/>
                <w:color w:val="000000"/>
              </w:rPr>
              <w:t>≥</w:t>
            </w:r>
            <w:r w:rsidR="00240B29">
              <w:rPr>
                <w:rFonts w:asciiTheme="minorEastAsia" w:hAnsiTheme="minorEastAsia" w:hint="eastAsia"/>
                <w:color w:val="000000"/>
              </w:rPr>
              <w:t>8</w:t>
            </w:r>
            <w:r w:rsidR="00240B29">
              <w:rPr>
                <w:rFonts w:hint="eastAsia"/>
                <w:color w:val="000000"/>
              </w:rPr>
              <w:t>）</w:t>
            </w:r>
            <w:r>
              <w:rPr>
                <w:rFonts w:hint="eastAsia"/>
                <w:color w:val="000000"/>
              </w:rPr>
              <w:t>，必修环节学分</w:t>
            </w:r>
            <w:r w:rsidRPr="00954A40">
              <w:rPr>
                <w:rFonts w:asciiTheme="minorEastAsia" w:hAnsiTheme="minorEastAsia" w:hint="eastAsia"/>
                <w:color w:val="000000"/>
              </w:rPr>
              <w:t>≥</w:t>
            </w:r>
            <w:r>
              <w:rPr>
                <w:rFonts w:hint="eastAsia"/>
                <w:color w:val="000000"/>
              </w:rPr>
              <w:t>5</w:t>
            </w:r>
            <w:r>
              <w:rPr>
                <w:rFonts w:hint="eastAsia"/>
                <w:color w:val="000000"/>
              </w:rPr>
              <w:t>。</w:t>
            </w:r>
          </w:p>
          <w:p w:rsidR="00954A40" w:rsidRPr="00954A40" w:rsidRDefault="00954A40" w:rsidP="000325DA">
            <w:pPr>
              <w:adjustRightInd w:val="0"/>
              <w:snapToGrid w:val="0"/>
              <w:rPr>
                <w:rFonts w:ascii="宋体" w:hAnsi="宋体"/>
                <w:color w:val="000000"/>
                <w:szCs w:val="21"/>
              </w:rPr>
            </w:pPr>
          </w:p>
        </w:tc>
      </w:tr>
    </w:tbl>
    <w:p w:rsidR="001D20CC" w:rsidRDefault="001D20CC" w:rsidP="001D20CC"/>
    <w:p w:rsidR="000A498A" w:rsidRDefault="000A498A">
      <w:pPr>
        <w:widowControl/>
        <w:jc w:val="left"/>
      </w:pPr>
      <w:r>
        <w:br w:type="page"/>
      </w:r>
    </w:p>
    <w:p w:rsidR="00D10863" w:rsidRDefault="00D10863" w:rsidP="001D20CC"/>
    <w:p w:rsidR="00755B45" w:rsidRPr="005D4503" w:rsidRDefault="0040142E" w:rsidP="00755B45">
      <w:pPr>
        <w:adjustRightInd w:val="0"/>
        <w:snapToGrid w:val="0"/>
        <w:spacing w:line="400" w:lineRule="exact"/>
        <w:jc w:val="center"/>
        <w:rPr>
          <w:rFonts w:ascii="黑体" w:eastAsia="黑体"/>
          <w:bCs/>
          <w:color w:val="000000"/>
          <w:sz w:val="28"/>
          <w:szCs w:val="28"/>
        </w:rPr>
      </w:pPr>
      <w:r w:rsidRPr="005D4503">
        <w:rPr>
          <w:rFonts w:ascii="黑体" w:hAnsi="黑体" w:hint="eastAsia"/>
          <w:sz w:val="28"/>
          <w:szCs w:val="28"/>
        </w:rPr>
        <w:t>XX</w:t>
      </w:r>
      <w:r w:rsidR="00005FE8" w:rsidRPr="005D4503">
        <w:rPr>
          <w:rFonts w:ascii="黑体" w:eastAsia="黑体" w:hint="eastAsia"/>
          <w:bCs/>
          <w:color w:val="000000"/>
          <w:sz w:val="28"/>
          <w:szCs w:val="28"/>
        </w:rPr>
        <w:t>专业</w:t>
      </w:r>
      <w:r w:rsidR="00DB0566" w:rsidRPr="005D4503">
        <w:rPr>
          <w:rFonts w:ascii="黑体" w:eastAsia="黑体" w:hint="eastAsia"/>
          <w:bCs/>
          <w:color w:val="000000"/>
          <w:sz w:val="28"/>
          <w:szCs w:val="28"/>
        </w:rPr>
        <w:t>（或一级学科）</w:t>
      </w:r>
      <w:proofErr w:type="gramStart"/>
      <w:r w:rsidR="00A63A01">
        <w:rPr>
          <w:rFonts w:ascii="黑体" w:eastAsia="黑体" w:hint="eastAsia"/>
          <w:bCs/>
          <w:color w:val="000000"/>
          <w:sz w:val="28"/>
          <w:szCs w:val="28"/>
        </w:rPr>
        <w:t>直博生</w:t>
      </w:r>
      <w:proofErr w:type="gramEnd"/>
      <w:r w:rsidR="00A63A01">
        <w:rPr>
          <w:rFonts w:ascii="黑体" w:eastAsia="黑体" w:hint="eastAsia"/>
          <w:bCs/>
          <w:color w:val="000000"/>
          <w:sz w:val="28"/>
          <w:szCs w:val="28"/>
        </w:rPr>
        <w:t>、</w:t>
      </w:r>
      <w:r w:rsidR="00755B45" w:rsidRPr="005D4503">
        <w:rPr>
          <w:rFonts w:ascii="黑体" w:eastAsia="黑体" w:hint="eastAsia"/>
          <w:bCs/>
          <w:color w:val="000000"/>
          <w:sz w:val="28"/>
          <w:szCs w:val="28"/>
        </w:rPr>
        <w:t>“1+4”硕博连读生培养计划表</w:t>
      </w:r>
    </w:p>
    <w:tbl>
      <w:tblPr>
        <w:tblW w:w="51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1163"/>
        <w:gridCol w:w="2327"/>
        <w:gridCol w:w="3021"/>
        <w:gridCol w:w="690"/>
        <w:gridCol w:w="679"/>
        <w:gridCol w:w="698"/>
      </w:tblGrid>
      <w:tr w:rsidR="008316BD" w:rsidTr="00363A0B">
        <w:trPr>
          <w:trHeight w:val="397"/>
          <w:tblHeader/>
          <w:jc w:val="center"/>
        </w:trPr>
        <w:tc>
          <w:tcPr>
            <w:tcW w:w="950" w:type="pct"/>
            <w:gridSpan w:val="2"/>
            <w:shd w:val="clear" w:color="auto" w:fill="FFFFFF"/>
            <w:vAlign w:val="center"/>
          </w:tcPr>
          <w:p w:rsidR="00C835E8" w:rsidRDefault="00C835E8" w:rsidP="00806C14">
            <w:pPr>
              <w:adjustRightInd w:val="0"/>
              <w:snapToGrid w:val="0"/>
              <w:jc w:val="center"/>
              <w:rPr>
                <w:rFonts w:ascii="宋体" w:hAnsi="宋体"/>
                <w:b/>
                <w:color w:val="000000"/>
                <w:szCs w:val="21"/>
              </w:rPr>
            </w:pPr>
            <w:r>
              <w:rPr>
                <w:rFonts w:ascii="宋体" w:hAnsi="宋体" w:hint="eastAsia"/>
                <w:b/>
                <w:color w:val="000000"/>
                <w:szCs w:val="21"/>
              </w:rPr>
              <w:t>类  别</w:t>
            </w:r>
          </w:p>
        </w:tc>
        <w:tc>
          <w:tcPr>
            <w:tcW w:w="1271" w:type="pct"/>
            <w:shd w:val="clear" w:color="auto" w:fill="FFFFFF"/>
            <w:vAlign w:val="center"/>
          </w:tcPr>
          <w:p w:rsidR="00C835E8" w:rsidRDefault="00C835E8" w:rsidP="00806C14">
            <w:pPr>
              <w:adjustRightInd w:val="0"/>
              <w:snapToGrid w:val="0"/>
              <w:jc w:val="center"/>
              <w:rPr>
                <w:rFonts w:ascii="宋体" w:hAnsi="宋体"/>
                <w:b/>
                <w:color w:val="000000"/>
                <w:szCs w:val="21"/>
              </w:rPr>
            </w:pPr>
            <w:r>
              <w:rPr>
                <w:rFonts w:ascii="宋体" w:hAnsi="宋体" w:hint="eastAsia"/>
                <w:b/>
                <w:color w:val="000000"/>
                <w:szCs w:val="21"/>
              </w:rPr>
              <w:t>中文名称</w:t>
            </w:r>
          </w:p>
        </w:tc>
        <w:tc>
          <w:tcPr>
            <w:tcW w:w="1650" w:type="pct"/>
            <w:shd w:val="clear" w:color="auto" w:fill="FFFFFF"/>
            <w:vAlign w:val="center"/>
          </w:tcPr>
          <w:p w:rsidR="00C835E8" w:rsidRDefault="00C835E8" w:rsidP="00806C14">
            <w:pPr>
              <w:adjustRightInd w:val="0"/>
              <w:snapToGrid w:val="0"/>
              <w:jc w:val="center"/>
              <w:rPr>
                <w:rFonts w:ascii="宋体" w:hAnsi="宋体"/>
                <w:b/>
                <w:color w:val="000000"/>
                <w:szCs w:val="21"/>
              </w:rPr>
            </w:pPr>
            <w:r>
              <w:rPr>
                <w:rFonts w:ascii="宋体" w:hAnsi="宋体" w:hint="eastAsia"/>
                <w:b/>
                <w:color w:val="000000"/>
                <w:szCs w:val="21"/>
              </w:rPr>
              <w:t>英文名称</w:t>
            </w:r>
          </w:p>
        </w:tc>
        <w:tc>
          <w:tcPr>
            <w:tcW w:w="377" w:type="pct"/>
            <w:shd w:val="clear" w:color="auto" w:fill="FFFFFF"/>
            <w:vAlign w:val="center"/>
          </w:tcPr>
          <w:p w:rsidR="00C835E8" w:rsidRDefault="00C835E8" w:rsidP="00806C14">
            <w:pPr>
              <w:adjustRightInd w:val="0"/>
              <w:snapToGrid w:val="0"/>
              <w:jc w:val="center"/>
              <w:rPr>
                <w:rFonts w:ascii="宋体" w:hAnsi="宋体"/>
                <w:b/>
                <w:color w:val="000000"/>
                <w:szCs w:val="21"/>
              </w:rPr>
            </w:pPr>
            <w:r>
              <w:rPr>
                <w:rFonts w:ascii="宋体" w:hAnsi="宋体" w:hint="eastAsia"/>
                <w:b/>
                <w:color w:val="000000"/>
                <w:szCs w:val="21"/>
              </w:rPr>
              <w:t>学分</w:t>
            </w:r>
          </w:p>
        </w:tc>
        <w:tc>
          <w:tcPr>
            <w:tcW w:w="371" w:type="pct"/>
            <w:shd w:val="clear" w:color="auto" w:fill="FFFFFF"/>
            <w:vAlign w:val="center"/>
          </w:tcPr>
          <w:p w:rsidR="00C835E8" w:rsidRDefault="00165929" w:rsidP="00C835E8">
            <w:pPr>
              <w:adjustRightInd w:val="0"/>
              <w:snapToGrid w:val="0"/>
              <w:jc w:val="center"/>
              <w:rPr>
                <w:rFonts w:ascii="宋体" w:hAnsi="宋体"/>
                <w:b/>
                <w:color w:val="000000"/>
                <w:szCs w:val="21"/>
              </w:rPr>
            </w:pPr>
            <w:r>
              <w:rPr>
                <w:rFonts w:ascii="宋体" w:hAnsi="宋体" w:hint="eastAsia"/>
                <w:b/>
                <w:color w:val="000000"/>
                <w:szCs w:val="21"/>
              </w:rPr>
              <w:t>学</w:t>
            </w:r>
            <w:r w:rsidR="0085047C">
              <w:rPr>
                <w:rFonts w:ascii="宋体" w:hAnsi="宋体" w:hint="eastAsia"/>
                <w:b/>
                <w:color w:val="000000"/>
                <w:szCs w:val="21"/>
              </w:rPr>
              <w:t>时</w:t>
            </w:r>
          </w:p>
        </w:tc>
        <w:tc>
          <w:tcPr>
            <w:tcW w:w="381" w:type="pct"/>
            <w:shd w:val="clear" w:color="auto" w:fill="FFFFFF"/>
            <w:vAlign w:val="center"/>
          </w:tcPr>
          <w:p w:rsidR="00C835E8" w:rsidRDefault="00C835E8" w:rsidP="00806C14">
            <w:pPr>
              <w:adjustRightInd w:val="0"/>
              <w:snapToGrid w:val="0"/>
              <w:ind w:leftChars="-31" w:left="-65" w:rightChars="-38" w:right="-80"/>
              <w:jc w:val="center"/>
              <w:rPr>
                <w:rFonts w:ascii="宋体" w:hAnsi="宋体"/>
                <w:b/>
                <w:color w:val="000000"/>
                <w:szCs w:val="21"/>
              </w:rPr>
            </w:pPr>
            <w:r>
              <w:rPr>
                <w:rFonts w:ascii="宋体" w:hAnsi="宋体" w:hint="eastAsia"/>
                <w:b/>
                <w:color w:val="000000"/>
                <w:szCs w:val="21"/>
              </w:rPr>
              <w:t>备注</w:t>
            </w:r>
          </w:p>
        </w:tc>
      </w:tr>
      <w:tr w:rsidR="00363A0B" w:rsidTr="00363A0B">
        <w:trPr>
          <w:cantSplit/>
          <w:trHeight w:val="397"/>
          <w:jc w:val="center"/>
        </w:trPr>
        <w:tc>
          <w:tcPr>
            <w:tcW w:w="315" w:type="pct"/>
            <w:vMerge w:val="restart"/>
            <w:shd w:val="clear" w:color="auto" w:fill="FFFFFF"/>
            <w:vAlign w:val="center"/>
          </w:tcPr>
          <w:p w:rsidR="00D26918" w:rsidRDefault="00D26918" w:rsidP="00D26918">
            <w:pPr>
              <w:adjustRightInd w:val="0"/>
              <w:snapToGrid w:val="0"/>
              <w:jc w:val="center"/>
              <w:rPr>
                <w:rFonts w:ascii="宋体" w:hAnsi="宋体"/>
                <w:color w:val="000000"/>
                <w:szCs w:val="21"/>
              </w:rPr>
            </w:pPr>
            <w:r>
              <w:rPr>
                <w:rFonts w:ascii="宋体" w:hAnsi="宋体" w:hint="eastAsia"/>
                <w:color w:val="000000"/>
                <w:szCs w:val="21"/>
              </w:rPr>
              <w:t>必</w:t>
            </w:r>
          </w:p>
          <w:p w:rsidR="00D26918" w:rsidRDefault="00D26918" w:rsidP="00D26918">
            <w:pPr>
              <w:adjustRightInd w:val="0"/>
              <w:snapToGrid w:val="0"/>
              <w:jc w:val="center"/>
              <w:rPr>
                <w:rFonts w:ascii="宋体" w:hAnsi="宋体"/>
                <w:color w:val="000000"/>
                <w:szCs w:val="21"/>
              </w:rPr>
            </w:pPr>
          </w:p>
          <w:p w:rsidR="00D26918" w:rsidRDefault="00D26918" w:rsidP="00D26918">
            <w:pPr>
              <w:adjustRightInd w:val="0"/>
              <w:snapToGrid w:val="0"/>
              <w:jc w:val="center"/>
              <w:rPr>
                <w:rFonts w:ascii="宋体" w:hAnsi="宋体"/>
                <w:color w:val="000000"/>
                <w:szCs w:val="21"/>
              </w:rPr>
            </w:pPr>
            <w:r>
              <w:rPr>
                <w:rFonts w:ascii="宋体" w:hAnsi="宋体" w:hint="eastAsia"/>
                <w:color w:val="000000"/>
                <w:szCs w:val="21"/>
              </w:rPr>
              <w:t>修</w:t>
            </w:r>
          </w:p>
          <w:p w:rsidR="00D26918" w:rsidRDefault="00D26918" w:rsidP="00D26918">
            <w:pPr>
              <w:adjustRightInd w:val="0"/>
              <w:snapToGrid w:val="0"/>
              <w:jc w:val="center"/>
              <w:rPr>
                <w:rFonts w:ascii="宋体" w:hAnsi="宋体"/>
                <w:color w:val="000000"/>
                <w:szCs w:val="21"/>
              </w:rPr>
            </w:pPr>
          </w:p>
          <w:p w:rsidR="00C835E8" w:rsidRDefault="00D26918" w:rsidP="00D26918">
            <w:pPr>
              <w:adjustRightInd w:val="0"/>
              <w:snapToGrid w:val="0"/>
              <w:jc w:val="center"/>
              <w:rPr>
                <w:rFonts w:ascii="宋体" w:hAnsi="宋体"/>
                <w:color w:val="000000"/>
                <w:szCs w:val="21"/>
              </w:rPr>
            </w:pPr>
            <w:r>
              <w:rPr>
                <w:rFonts w:ascii="宋体" w:hAnsi="宋体" w:hint="eastAsia"/>
                <w:color w:val="000000"/>
                <w:szCs w:val="21"/>
              </w:rPr>
              <w:t>课</w:t>
            </w:r>
          </w:p>
        </w:tc>
        <w:tc>
          <w:tcPr>
            <w:tcW w:w="635" w:type="pct"/>
            <w:vMerge w:val="restart"/>
            <w:shd w:val="clear" w:color="auto" w:fill="FFFFFF"/>
            <w:vAlign w:val="center"/>
          </w:tcPr>
          <w:p w:rsidR="00C835E8" w:rsidRDefault="00C835E8" w:rsidP="00806C14">
            <w:pPr>
              <w:adjustRightInd w:val="0"/>
              <w:snapToGrid w:val="0"/>
              <w:jc w:val="center"/>
              <w:rPr>
                <w:rFonts w:ascii="宋体" w:hAnsi="宋体"/>
                <w:color w:val="000000"/>
                <w:szCs w:val="21"/>
              </w:rPr>
            </w:pPr>
            <w:r>
              <w:rPr>
                <w:rFonts w:ascii="宋体" w:hAnsi="宋体" w:hint="eastAsia"/>
                <w:color w:val="000000"/>
                <w:szCs w:val="21"/>
              </w:rPr>
              <w:t>公共</w:t>
            </w:r>
          </w:p>
          <w:p w:rsidR="00C835E8" w:rsidRDefault="00C835E8" w:rsidP="00806C14">
            <w:pPr>
              <w:adjustRightInd w:val="0"/>
              <w:snapToGrid w:val="0"/>
              <w:jc w:val="center"/>
              <w:rPr>
                <w:rFonts w:ascii="宋体" w:hAnsi="宋体"/>
                <w:color w:val="000000"/>
                <w:szCs w:val="21"/>
              </w:rPr>
            </w:pPr>
            <w:r>
              <w:rPr>
                <w:rFonts w:ascii="宋体" w:hAnsi="宋体" w:hint="eastAsia"/>
                <w:color w:val="000000"/>
                <w:szCs w:val="21"/>
              </w:rPr>
              <w:t>必修课</w:t>
            </w:r>
          </w:p>
        </w:tc>
        <w:tc>
          <w:tcPr>
            <w:tcW w:w="1271" w:type="pct"/>
            <w:shd w:val="clear" w:color="auto" w:fill="FFFFFF"/>
            <w:vAlign w:val="center"/>
          </w:tcPr>
          <w:p w:rsidR="00C835E8" w:rsidRDefault="00C835E8" w:rsidP="00BA2FDB">
            <w:pPr>
              <w:adjustRightInd w:val="0"/>
              <w:snapToGrid w:val="0"/>
              <w:spacing w:line="300" w:lineRule="auto"/>
              <w:rPr>
                <w:color w:val="000000"/>
                <w:szCs w:val="21"/>
              </w:rPr>
            </w:pPr>
            <w:r>
              <w:rPr>
                <w:rFonts w:hint="eastAsia"/>
                <w:color w:val="000000"/>
                <w:szCs w:val="21"/>
              </w:rPr>
              <w:t>中国马克思主义与当代</w:t>
            </w:r>
          </w:p>
        </w:tc>
        <w:tc>
          <w:tcPr>
            <w:tcW w:w="1650" w:type="pct"/>
            <w:shd w:val="clear" w:color="auto" w:fill="FFFFFF"/>
            <w:vAlign w:val="center"/>
          </w:tcPr>
          <w:p w:rsidR="00C835E8" w:rsidRDefault="00C835E8" w:rsidP="002A0CDC">
            <w:pPr>
              <w:adjustRightInd w:val="0"/>
              <w:snapToGrid w:val="0"/>
              <w:jc w:val="center"/>
              <w:rPr>
                <w:szCs w:val="21"/>
              </w:rPr>
            </w:pPr>
            <w:r>
              <w:rPr>
                <w:rFonts w:hint="eastAsia"/>
                <w:szCs w:val="21"/>
              </w:rPr>
              <w:t>Contemporary Chinese Marxism</w:t>
            </w:r>
          </w:p>
        </w:tc>
        <w:tc>
          <w:tcPr>
            <w:tcW w:w="377" w:type="pct"/>
            <w:shd w:val="clear" w:color="auto" w:fill="FFFFFF"/>
            <w:vAlign w:val="center"/>
          </w:tcPr>
          <w:p w:rsidR="00C835E8" w:rsidRDefault="00C835E8" w:rsidP="00806C14">
            <w:pPr>
              <w:adjustRightInd w:val="0"/>
              <w:snapToGrid w:val="0"/>
              <w:spacing w:line="300" w:lineRule="auto"/>
              <w:jc w:val="center"/>
              <w:rPr>
                <w:color w:val="000000"/>
                <w:szCs w:val="21"/>
              </w:rPr>
            </w:pPr>
            <w:r>
              <w:rPr>
                <w:color w:val="000000"/>
                <w:szCs w:val="21"/>
              </w:rPr>
              <w:t>2</w:t>
            </w:r>
          </w:p>
        </w:tc>
        <w:tc>
          <w:tcPr>
            <w:tcW w:w="371" w:type="pct"/>
            <w:shd w:val="clear" w:color="auto" w:fill="FFFFFF"/>
            <w:vAlign w:val="center"/>
          </w:tcPr>
          <w:p w:rsidR="00C835E8" w:rsidRDefault="00165929" w:rsidP="00C835E8">
            <w:pPr>
              <w:adjustRightInd w:val="0"/>
              <w:snapToGrid w:val="0"/>
              <w:spacing w:line="300" w:lineRule="auto"/>
              <w:jc w:val="center"/>
              <w:rPr>
                <w:color w:val="000000"/>
                <w:szCs w:val="21"/>
              </w:rPr>
            </w:pPr>
            <w:r>
              <w:rPr>
                <w:rFonts w:hint="eastAsia"/>
                <w:color w:val="000000"/>
                <w:szCs w:val="21"/>
              </w:rPr>
              <w:t>32</w:t>
            </w: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1271" w:type="pct"/>
            <w:shd w:val="clear" w:color="auto" w:fill="FFFFFF"/>
            <w:vAlign w:val="center"/>
          </w:tcPr>
          <w:p w:rsidR="00C835E8" w:rsidRDefault="00C835E8" w:rsidP="00806C14">
            <w:pPr>
              <w:adjustRightInd w:val="0"/>
              <w:snapToGrid w:val="0"/>
              <w:spacing w:line="300" w:lineRule="auto"/>
              <w:rPr>
                <w:color w:val="000000"/>
                <w:szCs w:val="21"/>
              </w:rPr>
            </w:pPr>
            <w:r>
              <w:rPr>
                <w:rFonts w:hint="eastAsia"/>
                <w:color w:val="000000"/>
                <w:szCs w:val="21"/>
              </w:rPr>
              <w:t>硕博连读生外语</w:t>
            </w:r>
          </w:p>
        </w:tc>
        <w:tc>
          <w:tcPr>
            <w:tcW w:w="1650" w:type="pct"/>
            <w:shd w:val="clear" w:color="auto" w:fill="FFFFFF"/>
            <w:vAlign w:val="center"/>
          </w:tcPr>
          <w:p w:rsidR="00C835E8" w:rsidRDefault="00C835E8" w:rsidP="002A0CDC">
            <w:pPr>
              <w:adjustRightInd w:val="0"/>
              <w:snapToGrid w:val="0"/>
              <w:spacing w:line="300" w:lineRule="auto"/>
              <w:jc w:val="center"/>
              <w:rPr>
                <w:color w:val="000000"/>
                <w:szCs w:val="21"/>
              </w:rPr>
            </w:pPr>
            <w:r>
              <w:rPr>
                <w:rFonts w:hint="eastAsia"/>
                <w:color w:val="000000"/>
              </w:rPr>
              <w:t>Foreign Languages for Doctoral Student</w:t>
            </w:r>
          </w:p>
        </w:tc>
        <w:tc>
          <w:tcPr>
            <w:tcW w:w="377" w:type="pct"/>
            <w:shd w:val="clear" w:color="auto" w:fill="FFFFFF"/>
            <w:vAlign w:val="center"/>
          </w:tcPr>
          <w:p w:rsidR="00C835E8" w:rsidRDefault="00C835E8" w:rsidP="00806C14">
            <w:pPr>
              <w:adjustRightInd w:val="0"/>
              <w:snapToGrid w:val="0"/>
              <w:spacing w:line="300" w:lineRule="auto"/>
              <w:jc w:val="center"/>
              <w:rPr>
                <w:color w:val="000000"/>
                <w:szCs w:val="21"/>
              </w:rPr>
            </w:pPr>
            <w:r>
              <w:rPr>
                <w:color w:val="000000"/>
                <w:szCs w:val="21"/>
              </w:rPr>
              <w:t>2</w:t>
            </w:r>
          </w:p>
        </w:tc>
        <w:tc>
          <w:tcPr>
            <w:tcW w:w="371" w:type="pct"/>
            <w:shd w:val="clear" w:color="auto" w:fill="FFFFFF"/>
            <w:vAlign w:val="center"/>
          </w:tcPr>
          <w:p w:rsidR="00C835E8" w:rsidRDefault="00165929" w:rsidP="00C835E8">
            <w:pPr>
              <w:adjustRightInd w:val="0"/>
              <w:snapToGrid w:val="0"/>
              <w:spacing w:line="300" w:lineRule="auto"/>
              <w:jc w:val="center"/>
              <w:rPr>
                <w:color w:val="000000"/>
                <w:szCs w:val="21"/>
              </w:rPr>
            </w:pPr>
            <w:r>
              <w:rPr>
                <w:rFonts w:hint="eastAsia"/>
                <w:color w:val="000000"/>
                <w:szCs w:val="21"/>
              </w:rPr>
              <w:t>32</w:t>
            </w: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val="restart"/>
            <w:shd w:val="clear" w:color="auto" w:fill="FFFFFF"/>
            <w:vAlign w:val="center"/>
          </w:tcPr>
          <w:p w:rsidR="00C835E8" w:rsidRDefault="00C835E8" w:rsidP="00806C14">
            <w:pPr>
              <w:adjustRightInd w:val="0"/>
              <w:snapToGrid w:val="0"/>
              <w:jc w:val="center"/>
              <w:rPr>
                <w:rFonts w:ascii="宋体" w:hAnsi="宋体"/>
                <w:color w:val="000000"/>
                <w:szCs w:val="21"/>
              </w:rPr>
            </w:pPr>
            <w:r>
              <w:rPr>
                <w:rFonts w:ascii="宋体" w:hAnsi="宋体" w:hint="eastAsia"/>
                <w:color w:val="000000"/>
                <w:szCs w:val="21"/>
              </w:rPr>
              <w:t>学科</w:t>
            </w:r>
          </w:p>
          <w:p w:rsidR="00C835E8" w:rsidRDefault="00C835E8" w:rsidP="00806C14">
            <w:pPr>
              <w:adjustRightInd w:val="0"/>
              <w:snapToGrid w:val="0"/>
              <w:jc w:val="center"/>
              <w:rPr>
                <w:rFonts w:ascii="宋体" w:hAnsi="宋体"/>
                <w:color w:val="000000"/>
                <w:szCs w:val="21"/>
              </w:rPr>
            </w:pPr>
            <w:r>
              <w:rPr>
                <w:rFonts w:ascii="宋体" w:hAnsi="宋体" w:hint="eastAsia"/>
                <w:color w:val="000000"/>
                <w:szCs w:val="21"/>
              </w:rPr>
              <w:t>通开课</w:t>
            </w:r>
          </w:p>
        </w:tc>
        <w:tc>
          <w:tcPr>
            <w:tcW w:w="1271" w:type="pct"/>
            <w:shd w:val="clear" w:color="auto" w:fill="FFFFFF"/>
            <w:vAlign w:val="center"/>
          </w:tcPr>
          <w:p w:rsidR="00C835E8" w:rsidRPr="00783DC6"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szCs w:val="21"/>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Pr="00D97327" w:rsidRDefault="00C835E8" w:rsidP="00806C14">
            <w:pPr>
              <w:adjustRightInd w:val="0"/>
              <w:snapToGrid w:val="0"/>
              <w:rPr>
                <w:color w:val="000000"/>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1271" w:type="pct"/>
            <w:shd w:val="clear" w:color="auto" w:fill="FFFFFF"/>
            <w:vAlign w:val="center"/>
          </w:tcPr>
          <w:p w:rsidR="00C835E8" w:rsidRPr="00783DC6"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szCs w:val="21"/>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Pr="00D97327" w:rsidRDefault="00C835E8" w:rsidP="00806C14">
            <w:pPr>
              <w:adjustRightInd w:val="0"/>
              <w:snapToGrid w:val="0"/>
              <w:rPr>
                <w:color w:val="000000"/>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1271" w:type="pct"/>
            <w:shd w:val="clear" w:color="auto" w:fill="FFFFFF"/>
            <w:vAlign w:val="center"/>
          </w:tcPr>
          <w:p w:rsidR="00C835E8" w:rsidRPr="00783DC6"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szCs w:val="21"/>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Pr="00D97327" w:rsidRDefault="00C835E8" w:rsidP="00806C14">
            <w:pPr>
              <w:adjustRightInd w:val="0"/>
              <w:snapToGrid w:val="0"/>
              <w:rPr>
                <w:color w:val="000000"/>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1271" w:type="pct"/>
            <w:shd w:val="clear" w:color="auto" w:fill="FFFFFF"/>
            <w:vAlign w:val="center"/>
          </w:tcPr>
          <w:p w:rsidR="00C835E8" w:rsidRPr="00783DC6"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szCs w:val="21"/>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val="restart"/>
            <w:shd w:val="clear" w:color="auto" w:fill="FFFFFF"/>
            <w:vAlign w:val="center"/>
          </w:tcPr>
          <w:p w:rsidR="00C835E8" w:rsidRDefault="00C835E8" w:rsidP="00806C14">
            <w:pPr>
              <w:adjustRightInd w:val="0"/>
              <w:snapToGrid w:val="0"/>
              <w:jc w:val="center"/>
              <w:rPr>
                <w:rFonts w:ascii="宋体" w:hAnsi="宋体"/>
                <w:color w:val="000000"/>
                <w:szCs w:val="21"/>
              </w:rPr>
            </w:pPr>
            <w:r>
              <w:rPr>
                <w:rFonts w:ascii="宋体" w:hAnsi="宋体" w:hint="eastAsia"/>
                <w:color w:val="000000"/>
                <w:szCs w:val="21"/>
              </w:rPr>
              <w:t>研究方向必修课</w:t>
            </w:r>
          </w:p>
        </w:tc>
        <w:tc>
          <w:tcPr>
            <w:tcW w:w="1271" w:type="pct"/>
            <w:shd w:val="clear" w:color="auto" w:fill="FFFFFF"/>
            <w:vAlign w:val="center"/>
          </w:tcPr>
          <w:p w:rsidR="00C835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adjustRightInd w:val="0"/>
              <w:snapToGrid w:val="0"/>
              <w:spacing w:line="200" w:lineRule="exact"/>
              <w:jc w:val="center"/>
              <w:rPr>
                <w:rFonts w:ascii="宋体" w:hAnsi="宋体"/>
                <w:color w:val="000000"/>
                <w:szCs w:val="21"/>
              </w:rPr>
            </w:pPr>
          </w:p>
        </w:tc>
        <w:tc>
          <w:tcPr>
            <w:tcW w:w="1271" w:type="pct"/>
            <w:shd w:val="clear" w:color="auto" w:fill="FFFFFF"/>
            <w:vAlign w:val="center"/>
          </w:tcPr>
          <w:p w:rsidR="00C835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adjustRightInd w:val="0"/>
              <w:snapToGrid w:val="0"/>
              <w:spacing w:line="200" w:lineRule="exact"/>
              <w:jc w:val="center"/>
              <w:rPr>
                <w:rFonts w:ascii="宋体" w:hAnsi="宋体"/>
                <w:color w:val="000000"/>
                <w:szCs w:val="21"/>
              </w:rPr>
            </w:pPr>
          </w:p>
        </w:tc>
        <w:tc>
          <w:tcPr>
            <w:tcW w:w="1271" w:type="pct"/>
            <w:shd w:val="clear" w:color="auto" w:fill="FFFFFF"/>
            <w:vAlign w:val="center"/>
          </w:tcPr>
          <w:p w:rsidR="00C835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val="restart"/>
            <w:shd w:val="clear" w:color="auto" w:fill="FFFFFF"/>
            <w:vAlign w:val="center"/>
          </w:tcPr>
          <w:p w:rsidR="0009415F" w:rsidRDefault="0009415F" w:rsidP="0009415F">
            <w:pPr>
              <w:adjustRightInd w:val="0"/>
              <w:snapToGrid w:val="0"/>
              <w:jc w:val="center"/>
              <w:rPr>
                <w:rFonts w:ascii="宋体" w:hAnsi="宋体"/>
                <w:color w:val="000000"/>
                <w:szCs w:val="21"/>
              </w:rPr>
            </w:pPr>
            <w:r>
              <w:rPr>
                <w:rFonts w:ascii="宋体" w:hAnsi="宋体" w:hint="eastAsia"/>
                <w:color w:val="000000"/>
                <w:szCs w:val="21"/>
              </w:rPr>
              <w:t>选</w:t>
            </w:r>
          </w:p>
          <w:p w:rsidR="0009415F" w:rsidRDefault="0009415F" w:rsidP="0009415F">
            <w:pPr>
              <w:adjustRightInd w:val="0"/>
              <w:snapToGrid w:val="0"/>
              <w:jc w:val="center"/>
              <w:rPr>
                <w:rFonts w:ascii="宋体" w:hAnsi="宋体"/>
                <w:color w:val="000000"/>
                <w:szCs w:val="21"/>
              </w:rPr>
            </w:pPr>
          </w:p>
          <w:p w:rsidR="0009415F" w:rsidRDefault="0009415F" w:rsidP="0009415F">
            <w:pPr>
              <w:adjustRightInd w:val="0"/>
              <w:snapToGrid w:val="0"/>
              <w:jc w:val="center"/>
              <w:rPr>
                <w:rFonts w:ascii="宋体" w:hAnsi="宋体"/>
                <w:color w:val="000000"/>
                <w:szCs w:val="21"/>
              </w:rPr>
            </w:pPr>
            <w:r>
              <w:rPr>
                <w:rFonts w:ascii="宋体" w:hAnsi="宋体" w:hint="eastAsia"/>
                <w:color w:val="000000"/>
                <w:szCs w:val="21"/>
              </w:rPr>
              <w:t>修</w:t>
            </w:r>
          </w:p>
          <w:p w:rsidR="0009415F" w:rsidRDefault="0009415F" w:rsidP="0009415F">
            <w:pPr>
              <w:adjustRightInd w:val="0"/>
              <w:snapToGrid w:val="0"/>
              <w:jc w:val="center"/>
              <w:rPr>
                <w:rFonts w:ascii="宋体" w:hAnsi="宋体"/>
                <w:color w:val="000000"/>
                <w:szCs w:val="21"/>
              </w:rPr>
            </w:pPr>
          </w:p>
          <w:p w:rsidR="00C835E8" w:rsidRDefault="0009415F" w:rsidP="0009415F">
            <w:pPr>
              <w:adjustRightInd w:val="0"/>
              <w:snapToGrid w:val="0"/>
              <w:jc w:val="center"/>
              <w:rPr>
                <w:rFonts w:ascii="宋体" w:hAnsi="宋体"/>
                <w:color w:val="000000"/>
                <w:szCs w:val="21"/>
              </w:rPr>
            </w:pPr>
            <w:r>
              <w:rPr>
                <w:rFonts w:ascii="宋体" w:hAnsi="宋体" w:hint="eastAsia"/>
                <w:color w:val="000000"/>
                <w:szCs w:val="21"/>
              </w:rPr>
              <w:t>课</w:t>
            </w:r>
          </w:p>
        </w:tc>
        <w:tc>
          <w:tcPr>
            <w:tcW w:w="635" w:type="pct"/>
            <w:vMerge w:val="restart"/>
            <w:shd w:val="clear" w:color="auto" w:fill="FFFFFF"/>
            <w:vAlign w:val="center"/>
          </w:tcPr>
          <w:p w:rsidR="00C835E8" w:rsidRDefault="00C835E8" w:rsidP="00806C14">
            <w:pPr>
              <w:widowControl/>
              <w:jc w:val="center"/>
              <w:rPr>
                <w:rFonts w:ascii="宋体" w:hAnsi="宋体"/>
                <w:color w:val="000000"/>
                <w:szCs w:val="21"/>
              </w:rPr>
            </w:pPr>
            <w:r>
              <w:rPr>
                <w:rFonts w:ascii="宋体" w:hAnsi="宋体" w:hint="eastAsia"/>
                <w:color w:val="000000"/>
                <w:szCs w:val="21"/>
              </w:rPr>
              <w:t>专业</w:t>
            </w:r>
          </w:p>
          <w:p w:rsidR="00C835E8" w:rsidRDefault="00C835E8" w:rsidP="00806C14">
            <w:pPr>
              <w:widowControl/>
              <w:jc w:val="center"/>
              <w:rPr>
                <w:rFonts w:ascii="宋体" w:hAnsi="宋体"/>
                <w:color w:val="000000"/>
                <w:szCs w:val="21"/>
              </w:rPr>
            </w:pPr>
            <w:r>
              <w:rPr>
                <w:rFonts w:ascii="宋体" w:hAnsi="宋体" w:hint="eastAsia"/>
                <w:color w:val="000000"/>
                <w:szCs w:val="21"/>
              </w:rPr>
              <w:t>选修课</w:t>
            </w:r>
          </w:p>
        </w:tc>
        <w:tc>
          <w:tcPr>
            <w:tcW w:w="1271" w:type="pct"/>
            <w:shd w:val="clear" w:color="auto" w:fill="FFFFFF"/>
            <w:vAlign w:val="center"/>
          </w:tcPr>
          <w:p w:rsidR="00C835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widowControl/>
              <w:jc w:val="center"/>
              <w:rPr>
                <w:rFonts w:ascii="宋体" w:hAnsi="宋体"/>
                <w:color w:val="000000"/>
                <w:szCs w:val="21"/>
              </w:rPr>
            </w:pPr>
          </w:p>
        </w:tc>
        <w:tc>
          <w:tcPr>
            <w:tcW w:w="1271" w:type="pct"/>
            <w:shd w:val="clear" w:color="auto" w:fill="FFFFFF"/>
            <w:vAlign w:val="center"/>
          </w:tcPr>
          <w:p w:rsidR="00C835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widowControl/>
              <w:jc w:val="center"/>
              <w:rPr>
                <w:rFonts w:ascii="宋体" w:hAnsi="宋体"/>
                <w:color w:val="000000"/>
                <w:szCs w:val="21"/>
              </w:rPr>
            </w:pPr>
          </w:p>
        </w:tc>
        <w:tc>
          <w:tcPr>
            <w:tcW w:w="1271" w:type="pct"/>
            <w:shd w:val="clear" w:color="auto" w:fill="FFFFFF"/>
            <w:vAlign w:val="center"/>
          </w:tcPr>
          <w:p w:rsidR="00C835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val="restart"/>
            <w:shd w:val="clear" w:color="auto" w:fill="FFFFFF"/>
            <w:vAlign w:val="center"/>
          </w:tcPr>
          <w:p w:rsidR="00C835E8" w:rsidRDefault="00C835E8" w:rsidP="00806C14">
            <w:pPr>
              <w:widowControl/>
              <w:jc w:val="center"/>
              <w:rPr>
                <w:rFonts w:ascii="宋体" w:hAnsi="宋体"/>
                <w:color w:val="000000"/>
                <w:szCs w:val="21"/>
              </w:rPr>
            </w:pPr>
            <w:r>
              <w:rPr>
                <w:rFonts w:ascii="宋体" w:hAnsi="宋体" w:hint="eastAsia"/>
                <w:color w:val="000000"/>
                <w:szCs w:val="21"/>
              </w:rPr>
              <w:t>公共</w:t>
            </w:r>
          </w:p>
          <w:p w:rsidR="00C835E8" w:rsidRDefault="00C835E8" w:rsidP="00806C14">
            <w:pPr>
              <w:widowControl/>
              <w:jc w:val="center"/>
              <w:rPr>
                <w:rFonts w:ascii="宋体" w:hAnsi="宋体"/>
                <w:color w:val="000000"/>
                <w:szCs w:val="21"/>
              </w:rPr>
            </w:pPr>
            <w:r>
              <w:rPr>
                <w:rFonts w:ascii="宋体" w:hAnsi="宋体" w:hint="eastAsia"/>
                <w:color w:val="000000"/>
                <w:szCs w:val="21"/>
              </w:rPr>
              <w:t>选修课</w:t>
            </w:r>
          </w:p>
        </w:tc>
        <w:tc>
          <w:tcPr>
            <w:tcW w:w="1271" w:type="pct"/>
            <w:shd w:val="clear" w:color="auto" w:fill="FFFFFF"/>
            <w:vAlign w:val="center"/>
          </w:tcPr>
          <w:p w:rsidR="00C835E8" w:rsidRDefault="00C835E8" w:rsidP="00806C14">
            <w:pPr>
              <w:adjustRightInd w:val="0"/>
              <w:snapToGrid w:val="0"/>
              <w:rPr>
                <w:color w:val="000000"/>
              </w:rPr>
            </w:pPr>
            <w:r w:rsidRPr="00440A24">
              <w:rPr>
                <w:rFonts w:hint="eastAsia"/>
                <w:color w:val="000000"/>
              </w:rPr>
              <w:t>马克思恩格斯列宁经典著作选读</w:t>
            </w:r>
          </w:p>
        </w:tc>
        <w:tc>
          <w:tcPr>
            <w:tcW w:w="1650" w:type="pct"/>
            <w:shd w:val="clear" w:color="auto" w:fill="FFFFFF"/>
            <w:vAlign w:val="center"/>
          </w:tcPr>
          <w:p w:rsidR="00C835E8" w:rsidRDefault="00C835E8" w:rsidP="00806C14">
            <w:pPr>
              <w:adjustRightInd w:val="0"/>
              <w:snapToGrid w:val="0"/>
              <w:jc w:val="center"/>
              <w:rPr>
                <w:color w:val="000000"/>
              </w:rPr>
            </w:pPr>
            <w:r>
              <w:rPr>
                <w:rFonts w:hint="eastAsia"/>
                <w:color w:val="000000"/>
              </w:rPr>
              <w:t>Selected Readings on Classic Works of Marx Engels and Lenin</w:t>
            </w:r>
          </w:p>
        </w:tc>
        <w:tc>
          <w:tcPr>
            <w:tcW w:w="377" w:type="pct"/>
            <w:shd w:val="clear" w:color="auto" w:fill="FFFFFF"/>
            <w:vAlign w:val="center"/>
          </w:tcPr>
          <w:p w:rsidR="00C835E8" w:rsidRDefault="00C835E8" w:rsidP="00806C14">
            <w:pPr>
              <w:adjustRightInd w:val="0"/>
              <w:snapToGrid w:val="0"/>
              <w:jc w:val="center"/>
              <w:rPr>
                <w:color w:val="000000"/>
                <w:szCs w:val="21"/>
              </w:rPr>
            </w:pPr>
            <w:r>
              <w:rPr>
                <w:rFonts w:hint="eastAsia"/>
                <w:color w:val="000000"/>
                <w:szCs w:val="21"/>
              </w:rPr>
              <w:t>1</w:t>
            </w:r>
          </w:p>
        </w:tc>
        <w:tc>
          <w:tcPr>
            <w:tcW w:w="371" w:type="pct"/>
            <w:shd w:val="clear" w:color="auto" w:fill="FFFFFF"/>
            <w:vAlign w:val="center"/>
          </w:tcPr>
          <w:p w:rsidR="00C835E8" w:rsidRDefault="00165929" w:rsidP="00C835E8">
            <w:pPr>
              <w:adjustRightInd w:val="0"/>
              <w:snapToGrid w:val="0"/>
              <w:jc w:val="center"/>
              <w:rPr>
                <w:color w:val="000000"/>
                <w:szCs w:val="21"/>
              </w:rPr>
            </w:pPr>
            <w:r>
              <w:rPr>
                <w:rFonts w:hint="eastAsia"/>
                <w:color w:val="000000"/>
                <w:szCs w:val="21"/>
              </w:rPr>
              <w:t>16</w:t>
            </w: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widowControl/>
              <w:jc w:val="center"/>
              <w:rPr>
                <w:rFonts w:ascii="宋体" w:hAnsi="宋体"/>
                <w:color w:val="000000"/>
                <w:szCs w:val="21"/>
              </w:rPr>
            </w:pPr>
          </w:p>
        </w:tc>
        <w:tc>
          <w:tcPr>
            <w:tcW w:w="1271" w:type="pct"/>
            <w:shd w:val="clear" w:color="auto" w:fill="FFFFFF"/>
            <w:vAlign w:val="center"/>
          </w:tcPr>
          <w:p w:rsidR="00C835E8" w:rsidRDefault="00C835E8" w:rsidP="00806C14">
            <w:pPr>
              <w:adjustRightInd w:val="0"/>
              <w:snapToGrid w:val="0"/>
              <w:rPr>
                <w:color w:val="000000"/>
              </w:rPr>
            </w:pPr>
            <w:r>
              <w:rPr>
                <w:rFonts w:hint="eastAsia"/>
                <w:color w:val="000000"/>
              </w:rPr>
              <w:t>学术道德与学术规范</w:t>
            </w:r>
          </w:p>
        </w:tc>
        <w:tc>
          <w:tcPr>
            <w:tcW w:w="1650" w:type="pct"/>
            <w:shd w:val="clear" w:color="auto" w:fill="FFFFFF"/>
            <w:vAlign w:val="center"/>
          </w:tcPr>
          <w:p w:rsidR="00C835E8" w:rsidRDefault="00C835E8" w:rsidP="00806C14">
            <w:pPr>
              <w:adjustRightInd w:val="0"/>
              <w:snapToGrid w:val="0"/>
              <w:jc w:val="center"/>
              <w:rPr>
                <w:color w:val="000000"/>
              </w:rPr>
            </w:pPr>
            <w:r>
              <w:rPr>
                <w:rFonts w:hint="eastAsia"/>
                <w:color w:val="000000"/>
              </w:rPr>
              <w:t xml:space="preserve">Ethics and Rules on Academics </w:t>
            </w:r>
          </w:p>
        </w:tc>
        <w:tc>
          <w:tcPr>
            <w:tcW w:w="377" w:type="pct"/>
            <w:shd w:val="clear" w:color="auto" w:fill="FFFFFF"/>
            <w:vAlign w:val="center"/>
          </w:tcPr>
          <w:p w:rsidR="00C835E8" w:rsidRDefault="00C835E8" w:rsidP="00806C14">
            <w:pPr>
              <w:adjustRightInd w:val="0"/>
              <w:snapToGrid w:val="0"/>
              <w:jc w:val="center"/>
              <w:rPr>
                <w:color w:val="000000"/>
                <w:szCs w:val="21"/>
              </w:rPr>
            </w:pPr>
            <w:r>
              <w:rPr>
                <w:rFonts w:hint="eastAsia"/>
                <w:color w:val="000000"/>
                <w:szCs w:val="21"/>
              </w:rPr>
              <w:t>1</w:t>
            </w:r>
          </w:p>
        </w:tc>
        <w:tc>
          <w:tcPr>
            <w:tcW w:w="371" w:type="pct"/>
            <w:shd w:val="clear" w:color="auto" w:fill="FFFFFF"/>
            <w:vAlign w:val="center"/>
          </w:tcPr>
          <w:p w:rsidR="00C835E8" w:rsidRDefault="00165929" w:rsidP="00C835E8">
            <w:pPr>
              <w:adjustRightInd w:val="0"/>
              <w:snapToGrid w:val="0"/>
              <w:jc w:val="center"/>
              <w:rPr>
                <w:color w:val="000000"/>
                <w:szCs w:val="21"/>
              </w:rPr>
            </w:pPr>
            <w:r>
              <w:rPr>
                <w:rFonts w:hint="eastAsia"/>
                <w:color w:val="000000"/>
                <w:szCs w:val="21"/>
              </w:rPr>
              <w:t>16</w:t>
            </w:r>
          </w:p>
        </w:tc>
        <w:tc>
          <w:tcPr>
            <w:tcW w:w="381" w:type="pct"/>
            <w:shd w:val="clear" w:color="auto" w:fill="FFFFFF"/>
            <w:vAlign w:val="center"/>
          </w:tcPr>
          <w:p w:rsidR="00C13FEF" w:rsidRDefault="00165929" w:rsidP="00806C14">
            <w:pPr>
              <w:adjustRightInd w:val="0"/>
              <w:snapToGrid w:val="0"/>
              <w:rPr>
                <w:rFonts w:ascii="宋体" w:hAnsi="宋体"/>
                <w:color w:val="000000"/>
                <w:szCs w:val="21"/>
              </w:rPr>
            </w:pPr>
            <w:r>
              <w:rPr>
                <w:rFonts w:ascii="宋体" w:hAnsi="宋体" w:hint="eastAsia"/>
                <w:color w:val="000000"/>
                <w:szCs w:val="21"/>
              </w:rPr>
              <w:t>指定</w:t>
            </w:r>
          </w:p>
          <w:p w:rsidR="00C835E8" w:rsidRDefault="00165929" w:rsidP="00806C14">
            <w:pPr>
              <w:adjustRightInd w:val="0"/>
              <w:snapToGrid w:val="0"/>
              <w:rPr>
                <w:rFonts w:ascii="宋体" w:hAnsi="宋体"/>
                <w:color w:val="000000"/>
                <w:szCs w:val="21"/>
              </w:rPr>
            </w:pPr>
            <w:r>
              <w:rPr>
                <w:rFonts w:ascii="宋体" w:hAnsi="宋体" w:hint="eastAsia"/>
                <w:color w:val="000000"/>
                <w:szCs w:val="21"/>
              </w:rPr>
              <w:t>必选</w:t>
            </w:r>
          </w:p>
        </w:tc>
      </w:tr>
      <w:tr w:rsidR="00363A0B" w:rsidTr="00363A0B">
        <w:trPr>
          <w:cantSplit/>
          <w:trHeight w:val="397"/>
          <w:jc w:val="center"/>
        </w:trPr>
        <w:tc>
          <w:tcPr>
            <w:tcW w:w="315" w:type="pct"/>
            <w:vMerge/>
            <w:shd w:val="clear" w:color="auto" w:fill="FFFFFF"/>
            <w:vAlign w:val="center"/>
          </w:tcPr>
          <w:p w:rsidR="00C835E8" w:rsidRDefault="00C835E8" w:rsidP="00806C14">
            <w:pPr>
              <w:adjustRightInd w:val="0"/>
              <w:snapToGrid w:val="0"/>
              <w:jc w:val="center"/>
              <w:rPr>
                <w:rFonts w:ascii="宋体" w:hAnsi="宋体"/>
                <w:color w:val="000000"/>
                <w:szCs w:val="21"/>
              </w:rPr>
            </w:pPr>
          </w:p>
        </w:tc>
        <w:tc>
          <w:tcPr>
            <w:tcW w:w="635" w:type="pct"/>
            <w:vMerge/>
            <w:shd w:val="clear" w:color="auto" w:fill="FFFFFF"/>
            <w:vAlign w:val="center"/>
          </w:tcPr>
          <w:p w:rsidR="00C835E8" w:rsidRDefault="00C835E8" w:rsidP="00806C14">
            <w:pPr>
              <w:widowControl/>
              <w:jc w:val="center"/>
              <w:rPr>
                <w:rFonts w:ascii="宋体" w:hAnsi="宋体"/>
                <w:color w:val="000000"/>
                <w:szCs w:val="21"/>
              </w:rPr>
            </w:pPr>
          </w:p>
        </w:tc>
        <w:tc>
          <w:tcPr>
            <w:tcW w:w="1271" w:type="pct"/>
            <w:shd w:val="clear" w:color="auto" w:fill="FFFFFF"/>
            <w:vAlign w:val="center"/>
          </w:tcPr>
          <w:p w:rsidR="00C835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8316BD" w:rsidTr="00363A0B">
        <w:trPr>
          <w:cantSplit/>
          <w:trHeight w:val="397"/>
          <w:jc w:val="center"/>
        </w:trPr>
        <w:tc>
          <w:tcPr>
            <w:tcW w:w="950" w:type="pct"/>
            <w:gridSpan w:val="2"/>
            <w:vMerge w:val="restart"/>
            <w:shd w:val="clear" w:color="auto" w:fill="FFFFFF"/>
            <w:vAlign w:val="center"/>
          </w:tcPr>
          <w:p w:rsidR="00C835E8" w:rsidRDefault="00C835E8" w:rsidP="00806C14">
            <w:pPr>
              <w:adjustRightInd w:val="0"/>
              <w:snapToGrid w:val="0"/>
              <w:spacing w:line="200" w:lineRule="exact"/>
              <w:jc w:val="center"/>
              <w:rPr>
                <w:rFonts w:ascii="宋体" w:hAnsi="宋体"/>
                <w:color w:val="000000"/>
                <w:szCs w:val="21"/>
              </w:rPr>
            </w:pPr>
            <w:r>
              <w:rPr>
                <w:rFonts w:ascii="宋体" w:hAnsi="宋体" w:hint="eastAsia"/>
                <w:color w:val="000000"/>
                <w:szCs w:val="21"/>
              </w:rPr>
              <w:t>补修课</w:t>
            </w:r>
          </w:p>
        </w:tc>
        <w:tc>
          <w:tcPr>
            <w:tcW w:w="1271" w:type="pct"/>
            <w:shd w:val="clear" w:color="auto" w:fill="FFFFFF"/>
            <w:vAlign w:val="center"/>
          </w:tcPr>
          <w:p w:rsidR="00C835E8" w:rsidRDefault="00C835E8" w:rsidP="00806C14">
            <w:pPr>
              <w:adjustRightInd w:val="0"/>
              <w:snapToGrid w:val="0"/>
              <w:rPr>
                <w:rFonts w:ascii="宋体" w:hAnsi="宋体"/>
                <w:color w:val="000000"/>
                <w:szCs w:val="21"/>
              </w:rPr>
            </w:pPr>
          </w:p>
        </w:tc>
        <w:tc>
          <w:tcPr>
            <w:tcW w:w="1650" w:type="pct"/>
            <w:shd w:val="clear" w:color="auto" w:fill="FFFFFF"/>
            <w:vAlign w:val="center"/>
          </w:tcPr>
          <w:p w:rsidR="00C835E8" w:rsidRDefault="00C835E8" w:rsidP="00806C14">
            <w:pPr>
              <w:adjustRightInd w:val="0"/>
              <w:snapToGrid w:val="0"/>
              <w:jc w:val="center"/>
              <w:rPr>
                <w:color w:val="000000"/>
                <w:szCs w:val="21"/>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8316BD" w:rsidTr="00363A0B">
        <w:trPr>
          <w:cantSplit/>
          <w:trHeight w:val="397"/>
          <w:jc w:val="center"/>
        </w:trPr>
        <w:tc>
          <w:tcPr>
            <w:tcW w:w="950" w:type="pct"/>
            <w:gridSpan w:val="2"/>
            <w:vMerge/>
            <w:shd w:val="clear" w:color="auto" w:fill="FFFFFF"/>
            <w:vAlign w:val="center"/>
          </w:tcPr>
          <w:p w:rsidR="00C835E8" w:rsidRDefault="00C835E8" w:rsidP="00806C14">
            <w:pPr>
              <w:adjustRightInd w:val="0"/>
              <w:snapToGrid w:val="0"/>
              <w:spacing w:line="200" w:lineRule="exact"/>
              <w:jc w:val="center"/>
              <w:rPr>
                <w:rFonts w:ascii="宋体" w:hAnsi="宋体"/>
                <w:color w:val="000000"/>
                <w:szCs w:val="21"/>
              </w:rPr>
            </w:pPr>
          </w:p>
        </w:tc>
        <w:tc>
          <w:tcPr>
            <w:tcW w:w="1271" w:type="pct"/>
            <w:shd w:val="clear" w:color="auto" w:fill="FFFFFF"/>
            <w:vAlign w:val="center"/>
          </w:tcPr>
          <w:p w:rsidR="00C835E8" w:rsidRPr="00005FE8" w:rsidRDefault="00C835E8" w:rsidP="00806C14">
            <w:pPr>
              <w:adjustRightInd w:val="0"/>
              <w:snapToGrid w:val="0"/>
              <w:rPr>
                <w:color w:val="000000"/>
              </w:rPr>
            </w:pPr>
          </w:p>
        </w:tc>
        <w:tc>
          <w:tcPr>
            <w:tcW w:w="1650" w:type="pct"/>
            <w:shd w:val="clear" w:color="auto" w:fill="FFFFFF"/>
            <w:vAlign w:val="center"/>
          </w:tcPr>
          <w:p w:rsidR="00C835E8" w:rsidRDefault="00C835E8" w:rsidP="00806C14">
            <w:pPr>
              <w:adjustRightInd w:val="0"/>
              <w:snapToGrid w:val="0"/>
              <w:jc w:val="center"/>
              <w:rPr>
                <w:color w:val="000000"/>
                <w:szCs w:val="21"/>
              </w:rPr>
            </w:pPr>
          </w:p>
        </w:tc>
        <w:tc>
          <w:tcPr>
            <w:tcW w:w="377" w:type="pct"/>
            <w:shd w:val="clear" w:color="auto" w:fill="FFFFFF"/>
            <w:vAlign w:val="center"/>
          </w:tcPr>
          <w:p w:rsidR="00C835E8" w:rsidRDefault="00C835E8" w:rsidP="00806C14">
            <w:pPr>
              <w:adjustRightInd w:val="0"/>
              <w:snapToGrid w:val="0"/>
              <w:jc w:val="center"/>
              <w:rPr>
                <w:color w:val="000000"/>
                <w:szCs w:val="21"/>
              </w:rPr>
            </w:pPr>
          </w:p>
        </w:tc>
        <w:tc>
          <w:tcPr>
            <w:tcW w:w="371" w:type="pct"/>
            <w:shd w:val="clear" w:color="auto" w:fill="FFFFFF"/>
            <w:vAlign w:val="center"/>
          </w:tcPr>
          <w:p w:rsidR="00C835E8" w:rsidRDefault="00C835E8" w:rsidP="00806C14">
            <w:pPr>
              <w:adjustRightInd w:val="0"/>
              <w:snapToGrid w:val="0"/>
              <w:jc w:val="center"/>
              <w:rPr>
                <w:color w:val="000000"/>
                <w:szCs w:val="21"/>
              </w:rPr>
            </w:pPr>
          </w:p>
        </w:tc>
        <w:tc>
          <w:tcPr>
            <w:tcW w:w="381" w:type="pct"/>
            <w:shd w:val="clear" w:color="auto" w:fill="FFFFFF"/>
            <w:vAlign w:val="center"/>
          </w:tcPr>
          <w:p w:rsidR="00C835E8" w:rsidRDefault="00C835E8" w:rsidP="00806C14">
            <w:pPr>
              <w:adjustRightInd w:val="0"/>
              <w:snapToGrid w:val="0"/>
              <w:rPr>
                <w:rFonts w:ascii="宋体" w:hAnsi="宋体"/>
                <w:color w:val="000000"/>
                <w:szCs w:val="21"/>
              </w:rPr>
            </w:pPr>
          </w:p>
        </w:tc>
      </w:tr>
      <w:tr w:rsidR="00F91323" w:rsidTr="00363A0B">
        <w:trPr>
          <w:cantSplit/>
          <w:trHeight w:val="397"/>
          <w:jc w:val="center"/>
        </w:trPr>
        <w:tc>
          <w:tcPr>
            <w:tcW w:w="950" w:type="pct"/>
            <w:gridSpan w:val="2"/>
            <w:vMerge w:val="restart"/>
            <w:shd w:val="clear" w:color="auto" w:fill="FFFFFF"/>
            <w:vAlign w:val="center"/>
          </w:tcPr>
          <w:p w:rsidR="00F91323" w:rsidRDefault="00F91323" w:rsidP="00806C14">
            <w:pPr>
              <w:adjustRightInd w:val="0"/>
              <w:snapToGrid w:val="0"/>
              <w:spacing w:line="200" w:lineRule="exact"/>
              <w:jc w:val="center"/>
              <w:rPr>
                <w:rFonts w:ascii="宋体" w:hAnsi="宋体"/>
                <w:color w:val="000000"/>
                <w:szCs w:val="21"/>
              </w:rPr>
            </w:pPr>
            <w:r>
              <w:rPr>
                <w:rFonts w:ascii="宋体" w:hAnsi="宋体" w:hint="eastAsia"/>
                <w:color w:val="000000"/>
                <w:szCs w:val="21"/>
              </w:rPr>
              <w:t>必修环节</w:t>
            </w:r>
          </w:p>
        </w:tc>
        <w:tc>
          <w:tcPr>
            <w:tcW w:w="1271" w:type="pct"/>
            <w:shd w:val="clear" w:color="auto" w:fill="FFFFFF"/>
            <w:vAlign w:val="center"/>
          </w:tcPr>
          <w:p w:rsidR="00F91323" w:rsidRPr="00005FE8" w:rsidRDefault="00F91323" w:rsidP="00806C14">
            <w:pPr>
              <w:rPr>
                <w:color w:val="000000"/>
              </w:rPr>
            </w:pPr>
            <w:r>
              <w:rPr>
                <w:rFonts w:hint="eastAsia"/>
                <w:color w:val="000000"/>
              </w:rPr>
              <w:t>文献研读</w:t>
            </w:r>
          </w:p>
        </w:tc>
        <w:tc>
          <w:tcPr>
            <w:tcW w:w="1650" w:type="pct"/>
            <w:shd w:val="clear" w:color="auto" w:fill="FFFFFF"/>
            <w:vAlign w:val="center"/>
          </w:tcPr>
          <w:p w:rsidR="00F91323" w:rsidRDefault="00F91323" w:rsidP="002A0CDC">
            <w:pPr>
              <w:adjustRightInd w:val="0"/>
              <w:snapToGrid w:val="0"/>
              <w:jc w:val="center"/>
              <w:rPr>
                <w:color w:val="000000"/>
                <w:szCs w:val="21"/>
              </w:rPr>
            </w:pPr>
            <w:r>
              <w:rPr>
                <w:rFonts w:hint="eastAsia"/>
                <w:color w:val="000000"/>
              </w:rPr>
              <w:t>Literature Study</w:t>
            </w:r>
          </w:p>
        </w:tc>
        <w:tc>
          <w:tcPr>
            <w:tcW w:w="377" w:type="pct"/>
            <w:shd w:val="clear" w:color="auto" w:fill="FFFFFF"/>
            <w:vAlign w:val="center"/>
          </w:tcPr>
          <w:p w:rsidR="00F91323" w:rsidRDefault="00F91323" w:rsidP="00806C14">
            <w:pPr>
              <w:adjustRightInd w:val="0"/>
              <w:snapToGrid w:val="0"/>
              <w:jc w:val="center"/>
              <w:rPr>
                <w:color w:val="000000"/>
                <w:szCs w:val="21"/>
              </w:rPr>
            </w:pPr>
            <w:r>
              <w:rPr>
                <w:rFonts w:hint="eastAsia"/>
                <w:color w:val="000000"/>
                <w:szCs w:val="21"/>
              </w:rPr>
              <w:t>1</w:t>
            </w:r>
          </w:p>
        </w:tc>
        <w:tc>
          <w:tcPr>
            <w:tcW w:w="752" w:type="pct"/>
            <w:gridSpan w:val="2"/>
            <w:vMerge w:val="restart"/>
            <w:shd w:val="clear" w:color="auto" w:fill="FFFFFF"/>
            <w:vAlign w:val="center"/>
          </w:tcPr>
          <w:p w:rsidR="00F91323" w:rsidRDefault="00F91323" w:rsidP="00806C14">
            <w:pPr>
              <w:adjustRightInd w:val="0"/>
              <w:snapToGrid w:val="0"/>
              <w:rPr>
                <w:rFonts w:ascii="宋体" w:hAnsi="宋体"/>
                <w:color w:val="000000"/>
                <w:szCs w:val="21"/>
              </w:rPr>
            </w:pPr>
          </w:p>
        </w:tc>
      </w:tr>
      <w:tr w:rsidR="00F91323" w:rsidTr="00363A0B">
        <w:trPr>
          <w:cantSplit/>
          <w:trHeight w:val="397"/>
          <w:jc w:val="center"/>
        </w:trPr>
        <w:tc>
          <w:tcPr>
            <w:tcW w:w="950" w:type="pct"/>
            <w:gridSpan w:val="2"/>
            <w:vMerge/>
            <w:shd w:val="clear" w:color="auto" w:fill="FFFFFF"/>
            <w:vAlign w:val="center"/>
          </w:tcPr>
          <w:p w:rsidR="00F91323" w:rsidRDefault="00F91323" w:rsidP="00806C14">
            <w:pPr>
              <w:adjustRightInd w:val="0"/>
              <w:snapToGrid w:val="0"/>
              <w:spacing w:line="200" w:lineRule="exact"/>
              <w:jc w:val="center"/>
              <w:rPr>
                <w:rFonts w:ascii="宋体" w:hAnsi="宋体"/>
                <w:color w:val="000000"/>
                <w:szCs w:val="21"/>
              </w:rPr>
            </w:pPr>
          </w:p>
        </w:tc>
        <w:tc>
          <w:tcPr>
            <w:tcW w:w="1271" w:type="pct"/>
            <w:shd w:val="clear" w:color="auto" w:fill="FFFFFF"/>
            <w:vAlign w:val="center"/>
          </w:tcPr>
          <w:p w:rsidR="00F91323" w:rsidRPr="00005FE8" w:rsidRDefault="00F91323" w:rsidP="00806C14">
            <w:pPr>
              <w:rPr>
                <w:color w:val="000000"/>
              </w:rPr>
            </w:pPr>
            <w:r w:rsidRPr="00005FE8">
              <w:rPr>
                <w:rFonts w:hint="eastAsia"/>
                <w:color w:val="000000"/>
              </w:rPr>
              <w:t>学术报告</w:t>
            </w:r>
          </w:p>
        </w:tc>
        <w:tc>
          <w:tcPr>
            <w:tcW w:w="1650" w:type="pct"/>
            <w:shd w:val="clear" w:color="auto" w:fill="FFFFFF"/>
            <w:vAlign w:val="center"/>
          </w:tcPr>
          <w:p w:rsidR="00F91323" w:rsidRDefault="00F91323" w:rsidP="002A0CDC">
            <w:pPr>
              <w:adjustRightInd w:val="0"/>
              <w:snapToGrid w:val="0"/>
              <w:jc w:val="center"/>
              <w:rPr>
                <w:color w:val="000000"/>
                <w:szCs w:val="21"/>
              </w:rPr>
            </w:pPr>
            <w:r>
              <w:rPr>
                <w:rFonts w:hint="eastAsia"/>
                <w:color w:val="000000"/>
                <w:szCs w:val="21"/>
              </w:rPr>
              <w:t>Academic Report</w:t>
            </w:r>
          </w:p>
        </w:tc>
        <w:tc>
          <w:tcPr>
            <w:tcW w:w="377" w:type="pct"/>
            <w:shd w:val="clear" w:color="auto" w:fill="FFFFFF"/>
            <w:vAlign w:val="center"/>
          </w:tcPr>
          <w:p w:rsidR="00F91323" w:rsidRDefault="00F91323" w:rsidP="00806C14">
            <w:pPr>
              <w:adjustRightInd w:val="0"/>
              <w:snapToGrid w:val="0"/>
              <w:jc w:val="center"/>
              <w:rPr>
                <w:color w:val="000000"/>
                <w:szCs w:val="21"/>
              </w:rPr>
            </w:pPr>
            <w:r>
              <w:rPr>
                <w:rFonts w:hint="eastAsia"/>
                <w:color w:val="000000"/>
                <w:szCs w:val="21"/>
              </w:rPr>
              <w:t>1</w:t>
            </w:r>
          </w:p>
        </w:tc>
        <w:tc>
          <w:tcPr>
            <w:tcW w:w="752" w:type="pct"/>
            <w:gridSpan w:val="2"/>
            <w:vMerge/>
            <w:shd w:val="clear" w:color="auto" w:fill="FFFFFF"/>
            <w:vAlign w:val="center"/>
          </w:tcPr>
          <w:p w:rsidR="00F91323" w:rsidRDefault="00F91323" w:rsidP="00806C14">
            <w:pPr>
              <w:adjustRightInd w:val="0"/>
              <w:snapToGrid w:val="0"/>
              <w:rPr>
                <w:rFonts w:ascii="宋体" w:hAnsi="宋体"/>
                <w:color w:val="000000"/>
                <w:szCs w:val="21"/>
              </w:rPr>
            </w:pPr>
          </w:p>
        </w:tc>
      </w:tr>
      <w:tr w:rsidR="00F91323" w:rsidTr="00363A0B">
        <w:trPr>
          <w:cantSplit/>
          <w:trHeight w:val="397"/>
          <w:jc w:val="center"/>
        </w:trPr>
        <w:tc>
          <w:tcPr>
            <w:tcW w:w="950" w:type="pct"/>
            <w:gridSpan w:val="2"/>
            <w:vMerge/>
            <w:shd w:val="clear" w:color="auto" w:fill="FFFFFF"/>
            <w:vAlign w:val="center"/>
          </w:tcPr>
          <w:p w:rsidR="00F91323" w:rsidRDefault="00F91323" w:rsidP="00806C14">
            <w:pPr>
              <w:adjustRightInd w:val="0"/>
              <w:snapToGrid w:val="0"/>
              <w:spacing w:line="200" w:lineRule="exact"/>
              <w:jc w:val="center"/>
              <w:rPr>
                <w:rFonts w:ascii="宋体" w:hAnsi="宋体"/>
                <w:color w:val="000000"/>
                <w:szCs w:val="21"/>
              </w:rPr>
            </w:pPr>
          </w:p>
        </w:tc>
        <w:tc>
          <w:tcPr>
            <w:tcW w:w="1271" w:type="pct"/>
            <w:shd w:val="clear" w:color="auto" w:fill="FFFFFF"/>
            <w:vAlign w:val="center"/>
          </w:tcPr>
          <w:p w:rsidR="00F91323" w:rsidRPr="00005FE8" w:rsidRDefault="00F91323" w:rsidP="00806C14">
            <w:pPr>
              <w:adjustRightInd w:val="0"/>
              <w:snapToGrid w:val="0"/>
              <w:rPr>
                <w:color w:val="000000"/>
              </w:rPr>
            </w:pPr>
            <w:r w:rsidRPr="00005FE8">
              <w:rPr>
                <w:rFonts w:hint="eastAsia"/>
                <w:color w:val="000000"/>
              </w:rPr>
              <w:t>学科综合考试</w:t>
            </w:r>
          </w:p>
        </w:tc>
        <w:tc>
          <w:tcPr>
            <w:tcW w:w="1650" w:type="pct"/>
            <w:shd w:val="clear" w:color="auto" w:fill="FFFFFF"/>
            <w:vAlign w:val="center"/>
          </w:tcPr>
          <w:p w:rsidR="00F91323" w:rsidRDefault="00F91323" w:rsidP="002A0CDC">
            <w:pPr>
              <w:adjustRightInd w:val="0"/>
              <w:snapToGrid w:val="0"/>
              <w:jc w:val="center"/>
              <w:rPr>
                <w:color w:val="000000"/>
                <w:szCs w:val="21"/>
              </w:rPr>
            </w:pPr>
            <w:r>
              <w:rPr>
                <w:rFonts w:hint="eastAsia"/>
                <w:color w:val="000000"/>
                <w:szCs w:val="21"/>
              </w:rPr>
              <w:t>Comprehensive Test in Discipline</w:t>
            </w:r>
          </w:p>
        </w:tc>
        <w:tc>
          <w:tcPr>
            <w:tcW w:w="377" w:type="pct"/>
            <w:shd w:val="clear" w:color="auto" w:fill="FFFFFF"/>
            <w:vAlign w:val="center"/>
          </w:tcPr>
          <w:p w:rsidR="00F91323" w:rsidRDefault="00F91323" w:rsidP="00806C14">
            <w:pPr>
              <w:adjustRightInd w:val="0"/>
              <w:snapToGrid w:val="0"/>
              <w:jc w:val="center"/>
              <w:rPr>
                <w:color w:val="000000"/>
                <w:szCs w:val="21"/>
              </w:rPr>
            </w:pPr>
            <w:r>
              <w:rPr>
                <w:rFonts w:hint="eastAsia"/>
                <w:color w:val="000000"/>
                <w:szCs w:val="21"/>
              </w:rPr>
              <w:t>1</w:t>
            </w:r>
          </w:p>
        </w:tc>
        <w:tc>
          <w:tcPr>
            <w:tcW w:w="752" w:type="pct"/>
            <w:gridSpan w:val="2"/>
            <w:vMerge/>
            <w:shd w:val="clear" w:color="auto" w:fill="FFFFFF"/>
            <w:vAlign w:val="center"/>
          </w:tcPr>
          <w:p w:rsidR="00F91323" w:rsidRDefault="00F91323" w:rsidP="00806C14">
            <w:pPr>
              <w:adjustRightInd w:val="0"/>
              <w:snapToGrid w:val="0"/>
              <w:rPr>
                <w:rFonts w:ascii="宋体" w:hAnsi="宋体"/>
                <w:color w:val="000000"/>
                <w:szCs w:val="21"/>
              </w:rPr>
            </w:pPr>
          </w:p>
        </w:tc>
      </w:tr>
      <w:tr w:rsidR="00F91323" w:rsidTr="00363A0B">
        <w:trPr>
          <w:cantSplit/>
          <w:trHeight w:val="397"/>
          <w:jc w:val="center"/>
        </w:trPr>
        <w:tc>
          <w:tcPr>
            <w:tcW w:w="950" w:type="pct"/>
            <w:gridSpan w:val="2"/>
            <w:vMerge/>
            <w:shd w:val="clear" w:color="auto" w:fill="FFFFFF"/>
            <w:vAlign w:val="center"/>
          </w:tcPr>
          <w:p w:rsidR="00F91323" w:rsidRDefault="00F91323" w:rsidP="00806C14">
            <w:pPr>
              <w:adjustRightInd w:val="0"/>
              <w:snapToGrid w:val="0"/>
              <w:spacing w:line="200" w:lineRule="exact"/>
              <w:jc w:val="center"/>
              <w:rPr>
                <w:rFonts w:ascii="宋体" w:hAnsi="宋体"/>
                <w:color w:val="000000"/>
                <w:szCs w:val="21"/>
              </w:rPr>
            </w:pPr>
          </w:p>
        </w:tc>
        <w:tc>
          <w:tcPr>
            <w:tcW w:w="1271" w:type="pct"/>
            <w:shd w:val="clear" w:color="auto" w:fill="FFFFFF"/>
            <w:vAlign w:val="center"/>
          </w:tcPr>
          <w:p w:rsidR="00F91323" w:rsidRPr="00005FE8" w:rsidRDefault="00F91323" w:rsidP="00806C14">
            <w:pPr>
              <w:adjustRightInd w:val="0"/>
              <w:snapToGrid w:val="0"/>
              <w:rPr>
                <w:color w:val="000000"/>
              </w:rPr>
            </w:pPr>
            <w:r w:rsidRPr="00005FE8">
              <w:rPr>
                <w:rFonts w:hint="eastAsia"/>
                <w:color w:val="000000"/>
              </w:rPr>
              <w:t>科研训练</w:t>
            </w:r>
          </w:p>
        </w:tc>
        <w:tc>
          <w:tcPr>
            <w:tcW w:w="1650" w:type="pct"/>
            <w:shd w:val="clear" w:color="auto" w:fill="FFFFFF"/>
            <w:vAlign w:val="center"/>
          </w:tcPr>
          <w:p w:rsidR="00F91323" w:rsidRDefault="00F91323" w:rsidP="002A0CDC">
            <w:pPr>
              <w:adjustRightInd w:val="0"/>
              <w:snapToGrid w:val="0"/>
              <w:jc w:val="center"/>
              <w:rPr>
                <w:color w:val="000000"/>
                <w:szCs w:val="21"/>
              </w:rPr>
            </w:pPr>
            <w:r>
              <w:rPr>
                <w:rFonts w:hint="eastAsia"/>
                <w:color w:val="000000"/>
              </w:rPr>
              <w:t>Research Training</w:t>
            </w:r>
          </w:p>
        </w:tc>
        <w:tc>
          <w:tcPr>
            <w:tcW w:w="377" w:type="pct"/>
            <w:shd w:val="clear" w:color="auto" w:fill="FFFFFF"/>
            <w:vAlign w:val="center"/>
          </w:tcPr>
          <w:p w:rsidR="00F91323" w:rsidRDefault="00F91323" w:rsidP="00806C14">
            <w:pPr>
              <w:adjustRightInd w:val="0"/>
              <w:snapToGrid w:val="0"/>
              <w:jc w:val="center"/>
              <w:rPr>
                <w:color w:val="000000"/>
                <w:szCs w:val="21"/>
              </w:rPr>
            </w:pPr>
            <w:r>
              <w:rPr>
                <w:rFonts w:hint="eastAsia"/>
                <w:color w:val="000000"/>
                <w:szCs w:val="21"/>
              </w:rPr>
              <w:t>1</w:t>
            </w:r>
          </w:p>
        </w:tc>
        <w:tc>
          <w:tcPr>
            <w:tcW w:w="752" w:type="pct"/>
            <w:gridSpan w:val="2"/>
            <w:vMerge/>
            <w:shd w:val="clear" w:color="auto" w:fill="FFFFFF"/>
            <w:vAlign w:val="center"/>
          </w:tcPr>
          <w:p w:rsidR="00F91323" w:rsidRDefault="00F91323" w:rsidP="00806C14">
            <w:pPr>
              <w:adjustRightInd w:val="0"/>
              <w:snapToGrid w:val="0"/>
              <w:rPr>
                <w:rFonts w:ascii="宋体" w:hAnsi="宋体"/>
                <w:color w:val="000000"/>
                <w:szCs w:val="21"/>
              </w:rPr>
            </w:pPr>
          </w:p>
        </w:tc>
      </w:tr>
      <w:tr w:rsidR="00F91323" w:rsidTr="00363A0B">
        <w:trPr>
          <w:cantSplit/>
          <w:trHeight w:val="397"/>
          <w:jc w:val="center"/>
        </w:trPr>
        <w:tc>
          <w:tcPr>
            <w:tcW w:w="950" w:type="pct"/>
            <w:gridSpan w:val="2"/>
            <w:vMerge/>
            <w:shd w:val="clear" w:color="auto" w:fill="FFFFFF"/>
            <w:vAlign w:val="center"/>
          </w:tcPr>
          <w:p w:rsidR="00F91323" w:rsidRDefault="00F91323" w:rsidP="00806C14">
            <w:pPr>
              <w:adjustRightInd w:val="0"/>
              <w:snapToGrid w:val="0"/>
              <w:spacing w:line="200" w:lineRule="exact"/>
              <w:jc w:val="center"/>
              <w:rPr>
                <w:rFonts w:ascii="宋体" w:hAnsi="宋体"/>
                <w:color w:val="000000"/>
                <w:szCs w:val="21"/>
              </w:rPr>
            </w:pPr>
          </w:p>
        </w:tc>
        <w:tc>
          <w:tcPr>
            <w:tcW w:w="1271" w:type="pct"/>
            <w:shd w:val="clear" w:color="auto" w:fill="FFFFFF"/>
            <w:vAlign w:val="center"/>
          </w:tcPr>
          <w:p w:rsidR="00F91323" w:rsidRPr="00005FE8" w:rsidRDefault="00F91323" w:rsidP="00806C14">
            <w:pPr>
              <w:adjustRightInd w:val="0"/>
              <w:snapToGrid w:val="0"/>
              <w:rPr>
                <w:color w:val="000000"/>
              </w:rPr>
            </w:pPr>
            <w:r w:rsidRPr="00005FE8">
              <w:rPr>
                <w:rFonts w:hint="eastAsia"/>
                <w:color w:val="000000"/>
              </w:rPr>
              <w:t>课程助教或社会实践</w:t>
            </w:r>
          </w:p>
        </w:tc>
        <w:tc>
          <w:tcPr>
            <w:tcW w:w="1650" w:type="pct"/>
            <w:shd w:val="clear" w:color="auto" w:fill="FFFFFF"/>
            <w:vAlign w:val="center"/>
          </w:tcPr>
          <w:p w:rsidR="00F91323" w:rsidRDefault="00F91323" w:rsidP="002A0CDC">
            <w:pPr>
              <w:adjustRightInd w:val="0"/>
              <w:snapToGrid w:val="0"/>
              <w:jc w:val="center"/>
              <w:rPr>
                <w:color w:val="000000"/>
                <w:szCs w:val="21"/>
              </w:rPr>
            </w:pPr>
            <w:r>
              <w:rPr>
                <w:rFonts w:hint="eastAsia"/>
                <w:color w:val="000000"/>
                <w:szCs w:val="21"/>
              </w:rPr>
              <w:t xml:space="preserve">TA or </w:t>
            </w:r>
            <w:r>
              <w:rPr>
                <w:rFonts w:hint="eastAsia"/>
                <w:color w:val="000000"/>
              </w:rPr>
              <w:t>Practical Training</w:t>
            </w:r>
            <w:r>
              <w:rPr>
                <w:rFonts w:hint="eastAsia"/>
                <w:color w:val="000000"/>
                <w:szCs w:val="21"/>
              </w:rPr>
              <w:t xml:space="preserve"> </w:t>
            </w:r>
          </w:p>
        </w:tc>
        <w:tc>
          <w:tcPr>
            <w:tcW w:w="377" w:type="pct"/>
            <w:shd w:val="clear" w:color="auto" w:fill="FFFFFF"/>
            <w:vAlign w:val="center"/>
          </w:tcPr>
          <w:p w:rsidR="00F91323" w:rsidRDefault="00F91323" w:rsidP="00806C14">
            <w:pPr>
              <w:adjustRightInd w:val="0"/>
              <w:snapToGrid w:val="0"/>
              <w:jc w:val="center"/>
              <w:rPr>
                <w:color w:val="000000"/>
                <w:szCs w:val="21"/>
              </w:rPr>
            </w:pPr>
            <w:r>
              <w:rPr>
                <w:rFonts w:hint="eastAsia"/>
                <w:color w:val="000000"/>
                <w:szCs w:val="21"/>
              </w:rPr>
              <w:t>1</w:t>
            </w:r>
          </w:p>
        </w:tc>
        <w:tc>
          <w:tcPr>
            <w:tcW w:w="752" w:type="pct"/>
            <w:gridSpan w:val="2"/>
            <w:vMerge/>
            <w:shd w:val="clear" w:color="auto" w:fill="FFFFFF"/>
            <w:vAlign w:val="center"/>
          </w:tcPr>
          <w:p w:rsidR="00F91323" w:rsidRDefault="00F91323" w:rsidP="00806C14">
            <w:pPr>
              <w:adjustRightInd w:val="0"/>
              <w:snapToGrid w:val="0"/>
              <w:rPr>
                <w:rFonts w:ascii="宋体" w:hAnsi="宋体"/>
                <w:color w:val="000000"/>
                <w:szCs w:val="21"/>
              </w:rPr>
            </w:pPr>
          </w:p>
        </w:tc>
      </w:tr>
      <w:tr w:rsidR="00F13AE7" w:rsidTr="00F13AE7">
        <w:trPr>
          <w:cantSplit/>
          <w:trHeight w:val="397"/>
          <w:jc w:val="center"/>
        </w:trPr>
        <w:tc>
          <w:tcPr>
            <w:tcW w:w="5000" w:type="pct"/>
            <w:gridSpan w:val="7"/>
            <w:shd w:val="clear" w:color="auto" w:fill="FFFFFF"/>
            <w:vAlign w:val="center"/>
          </w:tcPr>
          <w:p w:rsidR="00F13AE7" w:rsidRDefault="00F13AE7" w:rsidP="00F13AE7">
            <w:pPr>
              <w:adjustRightInd w:val="0"/>
              <w:snapToGrid w:val="0"/>
              <w:rPr>
                <w:color w:val="000000"/>
              </w:rPr>
            </w:pPr>
          </w:p>
          <w:p w:rsidR="00F13AE7" w:rsidRDefault="00F13AE7" w:rsidP="00F13AE7">
            <w:pPr>
              <w:adjustRightInd w:val="0"/>
              <w:snapToGrid w:val="0"/>
              <w:rPr>
                <w:color w:val="000000"/>
              </w:rPr>
            </w:pPr>
            <w:r>
              <w:rPr>
                <w:rFonts w:hint="eastAsia"/>
                <w:color w:val="000000"/>
              </w:rPr>
              <w:t>总学分</w:t>
            </w:r>
            <w:r w:rsidRPr="00954A40">
              <w:rPr>
                <w:rFonts w:asciiTheme="minorEastAsia" w:hAnsiTheme="minorEastAsia" w:hint="eastAsia"/>
                <w:color w:val="000000"/>
              </w:rPr>
              <w:t>≥</w:t>
            </w:r>
            <w:r>
              <w:rPr>
                <w:rFonts w:hint="eastAsia"/>
                <w:color w:val="000000"/>
              </w:rPr>
              <w:t>37</w:t>
            </w:r>
            <w:r>
              <w:rPr>
                <w:rFonts w:hint="eastAsia"/>
                <w:color w:val="000000"/>
              </w:rPr>
              <w:t>，其中课程学分</w:t>
            </w:r>
            <w:r w:rsidRPr="00954A40">
              <w:rPr>
                <w:rFonts w:asciiTheme="minorEastAsia" w:hAnsiTheme="minorEastAsia" w:hint="eastAsia"/>
                <w:color w:val="000000"/>
              </w:rPr>
              <w:t>≥</w:t>
            </w:r>
            <w:r>
              <w:rPr>
                <w:rFonts w:hint="eastAsia"/>
                <w:color w:val="000000"/>
              </w:rPr>
              <w:t>32</w:t>
            </w:r>
            <w:r w:rsidR="00240B29">
              <w:rPr>
                <w:rFonts w:hint="eastAsia"/>
                <w:color w:val="000000"/>
              </w:rPr>
              <w:t>（必修课</w:t>
            </w:r>
            <w:r w:rsidR="00666998">
              <w:rPr>
                <w:rFonts w:hint="eastAsia"/>
                <w:color w:val="000000"/>
              </w:rPr>
              <w:t>学分</w:t>
            </w:r>
            <w:r w:rsidR="00240B29" w:rsidRPr="00954A40">
              <w:rPr>
                <w:rFonts w:asciiTheme="minorEastAsia" w:hAnsiTheme="minorEastAsia" w:hint="eastAsia"/>
                <w:color w:val="000000"/>
              </w:rPr>
              <w:t>≥</w:t>
            </w:r>
            <w:r w:rsidR="00240B29">
              <w:rPr>
                <w:rFonts w:asciiTheme="minorEastAsia" w:hAnsiTheme="minorEastAsia" w:hint="eastAsia"/>
                <w:color w:val="000000"/>
              </w:rPr>
              <w:t>22</w:t>
            </w:r>
            <w:r w:rsidR="00240B29">
              <w:rPr>
                <w:rFonts w:hint="eastAsia"/>
                <w:color w:val="000000"/>
              </w:rPr>
              <w:t>）</w:t>
            </w:r>
            <w:r>
              <w:rPr>
                <w:rFonts w:hint="eastAsia"/>
                <w:color w:val="000000"/>
              </w:rPr>
              <w:t>，必修环节学分</w:t>
            </w:r>
            <w:r w:rsidRPr="00954A40">
              <w:rPr>
                <w:rFonts w:asciiTheme="minorEastAsia" w:hAnsiTheme="minorEastAsia" w:hint="eastAsia"/>
                <w:color w:val="000000"/>
              </w:rPr>
              <w:t>≥</w:t>
            </w:r>
            <w:r>
              <w:rPr>
                <w:rFonts w:hint="eastAsia"/>
                <w:color w:val="000000"/>
              </w:rPr>
              <w:t>5</w:t>
            </w:r>
            <w:r>
              <w:rPr>
                <w:rFonts w:hint="eastAsia"/>
                <w:color w:val="000000"/>
              </w:rPr>
              <w:t>。</w:t>
            </w:r>
          </w:p>
          <w:p w:rsidR="00F13AE7" w:rsidRPr="00F13AE7" w:rsidRDefault="00F13AE7" w:rsidP="00806C14">
            <w:pPr>
              <w:adjustRightInd w:val="0"/>
              <w:snapToGrid w:val="0"/>
              <w:rPr>
                <w:rFonts w:ascii="宋体" w:hAnsi="宋体"/>
                <w:color w:val="000000"/>
                <w:szCs w:val="21"/>
              </w:rPr>
            </w:pPr>
          </w:p>
        </w:tc>
      </w:tr>
    </w:tbl>
    <w:p w:rsidR="00FC6B2B" w:rsidRDefault="00841375" w:rsidP="00D10863">
      <w:pPr>
        <w:rPr>
          <w:rFonts w:ascii="仿宋" w:eastAsia="仿宋" w:hAnsi="仿宋"/>
          <w:szCs w:val="21"/>
        </w:rPr>
      </w:pPr>
      <w:r w:rsidRPr="00841375">
        <w:rPr>
          <w:rFonts w:ascii="仿宋" w:eastAsia="仿宋" w:hAnsi="仿宋" w:hint="eastAsia"/>
          <w:szCs w:val="21"/>
        </w:rPr>
        <w:t>说明：</w:t>
      </w:r>
      <w:r w:rsidR="006E0A30" w:rsidRPr="00841375">
        <w:rPr>
          <w:rFonts w:ascii="仿宋" w:eastAsia="仿宋" w:hAnsi="仿宋" w:hint="eastAsia"/>
          <w:szCs w:val="21"/>
        </w:rPr>
        <w:t>因故退出“1+4”</w:t>
      </w:r>
      <w:r w:rsidR="005F06D2">
        <w:rPr>
          <w:rFonts w:ascii="仿宋" w:eastAsia="仿宋" w:hAnsi="仿宋" w:hint="eastAsia"/>
          <w:szCs w:val="21"/>
        </w:rPr>
        <w:t>硕博连读生</w:t>
      </w:r>
      <w:r w:rsidR="006E0A30" w:rsidRPr="00841375">
        <w:rPr>
          <w:rFonts w:ascii="仿宋" w:eastAsia="仿宋" w:hAnsi="仿宋" w:hint="eastAsia"/>
          <w:szCs w:val="21"/>
        </w:rPr>
        <w:t>序列、申请硕士学位的研究生尚需补修硕士阶段的思想政治理论课（3学分，其中“中国特色社会主义理论与实践研究”2学分，“马克思主义与社会科学方法论”或“自然辩证法概论”1学分）。</w:t>
      </w:r>
    </w:p>
    <w:p w:rsidR="00FC6B2B" w:rsidRDefault="00FC6B2B">
      <w:pPr>
        <w:widowControl/>
        <w:jc w:val="left"/>
        <w:rPr>
          <w:rFonts w:ascii="仿宋" w:eastAsia="仿宋" w:hAnsi="仿宋"/>
          <w:szCs w:val="21"/>
        </w:rPr>
      </w:pPr>
      <w:r>
        <w:rPr>
          <w:rFonts w:ascii="仿宋" w:eastAsia="仿宋" w:hAnsi="仿宋"/>
          <w:szCs w:val="21"/>
        </w:rPr>
        <w:br w:type="page"/>
      </w:r>
    </w:p>
    <w:p w:rsidR="006B3E4E" w:rsidRPr="000C2B7F" w:rsidRDefault="00AE00C3" w:rsidP="00AE00C3">
      <w:pPr>
        <w:rPr>
          <w:rFonts w:ascii="仿宋" w:eastAsia="仿宋" w:hAnsi="仿宋"/>
          <w:sz w:val="28"/>
          <w:szCs w:val="28"/>
        </w:rPr>
      </w:pPr>
      <w:r w:rsidRPr="000C2B7F">
        <w:rPr>
          <w:rFonts w:ascii="仿宋" w:eastAsia="仿宋" w:hAnsi="仿宋" w:hint="eastAsia"/>
          <w:sz w:val="28"/>
          <w:szCs w:val="28"/>
        </w:rPr>
        <w:lastRenderedPageBreak/>
        <w:t>附件3：</w:t>
      </w:r>
      <w:r w:rsidR="002C2CB1">
        <w:rPr>
          <w:rFonts w:ascii="仿宋" w:eastAsia="仿宋" w:hAnsi="仿宋" w:hint="eastAsia"/>
          <w:sz w:val="28"/>
          <w:szCs w:val="28"/>
        </w:rPr>
        <w:t>武汉大学研究生</w:t>
      </w:r>
      <w:r w:rsidR="006B3E4E">
        <w:rPr>
          <w:rFonts w:ascii="仿宋" w:eastAsia="仿宋" w:hAnsi="仿宋" w:hint="eastAsia"/>
          <w:sz w:val="28"/>
          <w:szCs w:val="28"/>
        </w:rPr>
        <w:t>课程简介</w:t>
      </w:r>
      <w:r w:rsidRPr="000C2B7F">
        <w:rPr>
          <w:rFonts w:ascii="仿宋" w:eastAsia="仿宋" w:hAnsi="仿宋" w:hint="eastAsia"/>
          <w:sz w:val="28"/>
          <w:szCs w:val="28"/>
        </w:rPr>
        <w:t>模板</w:t>
      </w:r>
    </w:p>
    <w:p w:rsidR="006B3E4E" w:rsidRDefault="006B3E4E" w:rsidP="002C2CB1">
      <w:pPr>
        <w:jc w:val="center"/>
        <w:rPr>
          <w:rFonts w:ascii="黑体" w:eastAsia="黑体" w:hAnsi="黑体"/>
          <w:sz w:val="32"/>
          <w:szCs w:val="32"/>
        </w:rPr>
      </w:pPr>
      <w:r w:rsidRPr="00FE1608">
        <w:rPr>
          <w:rFonts w:ascii="黑体" w:eastAsia="黑体" w:hAnsi="黑体" w:hint="eastAsia"/>
          <w:sz w:val="32"/>
          <w:szCs w:val="32"/>
        </w:rPr>
        <w:t>武汉大学研究生课程简介</w:t>
      </w:r>
    </w:p>
    <w:p w:rsidR="00FE1608" w:rsidRPr="00FE1608" w:rsidRDefault="00FE1608" w:rsidP="002C2CB1">
      <w:pPr>
        <w:jc w:val="center"/>
        <w:rPr>
          <w:rFonts w:ascii="黑体" w:eastAsia="黑体" w:hAnsi="黑体"/>
          <w:szCs w:val="21"/>
        </w:rPr>
      </w:pPr>
    </w:p>
    <w:tbl>
      <w:tblPr>
        <w:tblStyle w:val="a5"/>
        <w:tblW w:w="9356" w:type="dxa"/>
        <w:tblInd w:w="-176" w:type="dxa"/>
        <w:tblLook w:val="04A0"/>
      </w:tblPr>
      <w:tblGrid>
        <w:gridCol w:w="1844"/>
        <w:gridCol w:w="2551"/>
        <w:gridCol w:w="2126"/>
        <w:gridCol w:w="2835"/>
      </w:tblGrid>
      <w:tr w:rsidR="00867900" w:rsidTr="00680E5D">
        <w:trPr>
          <w:trHeight w:val="794"/>
        </w:trPr>
        <w:tc>
          <w:tcPr>
            <w:tcW w:w="4395" w:type="dxa"/>
            <w:gridSpan w:val="2"/>
            <w:vAlign w:val="center"/>
          </w:tcPr>
          <w:p w:rsidR="00867900" w:rsidRPr="00CF72EA" w:rsidRDefault="00CF72EA" w:rsidP="001A5D90">
            <w:pPr>
              <w:rPr>
                <w:rFonts w:asciiTheme="minorEastAsia" w:hAnsiTheme="minorEastAsia"/>
                <w:sz w:val="24"/>
                <w:szCs w:val="24"/>
              </w:rPr>
            </w:pPr>
            <w:r w:rsidRPr="00CF72EA">
              <w:rPr>
                <w:rFonts w:asciiTheme="minorEastAsia" w:hAnsiTheme="minorEastAsia" w:hint="eastAsia"/>
                <w:sz w:val="24"/>
                <w:szCs w:val="24"/>
              </w:rPr>
              <w:t>开课</w:t>
            </w:r>
            <w:r w:rsidR="000C041F">
              <w:rPr>
                <w:rFonts w:asciiTheme="minorEastAsia" w:hAnsiTheme="minorEastAsia" w:hint="eastAsia"/>
                <w:sz w:val="24"/>
                <w:szCs w:val="24"/>
              </w:rPr>
              <w:t>单位</w:t>
            </w:r>
            <w:r w:rsidRPr="00CF72EA">
              <w:rPr>
                <w:rFonts w:asciiTheme="minorEastAsia" w:hAnsiTheme="minorEastAsia" w:hint="eastAsia"/>
                <w:sz w:val="24"/>
                <w:szCs w:val="24"/>
              </w:rPr>
              <w:t>：</w:t>
            </w:r>
          </w:p>
        </w:tc>
        <w:tc>
          <w:tcPr>
            <w:tcW w:w="4961" w:type="dxa"/>
            <w:gridSpan w:val="2"/>
            <w:vAlign w:val="center"/>
          </w:tcPr>
          <w:p w:rsidR="00867900" w:rsidRDefault="00CF72EA" w:rsidP="001A5D90">
            <w:pPr>
              <w:rPr>
                <w:rFonts w:asciiTheme="minorEastAsia" w:hAnsiTheme="minorEastAsia"/>
                <w:sz w:val="24"/>
                <w:szCs w:val="24"/>
              </w:rPr>
            </w:pPr>
            <w:r>
              <w:rPr>
                <w:rFonts w:asciiTheme="minorEastAsia" w:hAnsiTheme="minorEastAsia" w:hint="eastAsia"/>
                <w:sz w:val="24"/>
                <w:szCs w:val="24"/>
              </w:rPr>
              <w:t>课程名称</w:t>
            </w:r>
            <w:r w:rsidR="0087023F">
              <w:rPr>
                <w:rFonts w:asciiTheme="minorEastAsia" w:hAnsiTheme="minorEastAsia" w:hint="eastAsia"/>
                <w:sz w:val="24"/>
                <w:szCs w:val="24"/>
              </w:rPr>
              <w:t>（中）</w:t>
            </w:r>
            <w:r>
              <w:rPr>
                <w:rFonts w:asciiTheme="minorEastAsia" w:hAnsiTheme="minorEastAsia" w:hint="eastAsia"/>
                <w:sz w:val="24"/>
                <w:szCs w:val="24"/>
              </w:rPr>
              <w:t>：</w:t>
            </w:r>
          </w:p>
          <w:p w:rsidR="0087023F" w:rsidRPr="00CF72EA" w:rsidRDefault="0087023F" w:rsidP="001A5D90">
            <w:pPr>
              <w:rPr>
                <w:rFonts w:asciiTheme="minorEastAsia" w:hAnsiTheme="minorEastAsia"/>
                <w:sz w:val="24"/>
                <w:szCs w:val="24"/>
              </w:rPr>
            </w:pPr>
            <w:r>
              <w:rPr>
                <w:rFonts w:asciiTheme="minorEastAsia" w:hAnsiTheme="minorEastAsia" w:hint="eastAsia"/>
                <w:sz w:val="24"/>
                <w:szCs w:val="24"/>
              </w:rPr>
              <w:t>课程名称（英）：</w:t>
            </w:r>
          </w:p>
        </w:tc>
      </w:tr>
      <w:tr w:rsidR="00867900" w:rsidTr="00C00A63">
        <w:trPr>
          <w:trHeight w:val="567"/>
        </w:trPr>
        <w:tc>
          <w:tcPr>
            <w:tcW w:w="4395" w:type="dxa"/>
            <w:gridSpan w:val="2"/>
            <w:vAlign w:val="center"/>
          </w:tcPr>
          <w:p w:rsidR="00867900" w:rsidRPr="00CF72EA" w:rsidRDefault="0087023F" w:rsidP="001A5D90">
            <w:pPr>
              <w:rPr>
                <w:rFonts w:asciiTheme="minorEastAsia" w:hAnsiTheme="minorEastAsia"/>
                <w:sz w:val="24"/>
                <w:szCs w:val="24"/>
              </w:rPr>
            </w:pPr>
            <w:r>
              <w:rPr>
                <w:rFonts w:asciiTheme="minorEastAsia" w:hAnsiTheme="minorEastAsia" w:hint="eastAsia"/>
                <w:sz w:val="24"/>
                <w:szCs w:val="24"/>
              </w:rPr>
              <w:t>课程类型：</w:t>
            </w:r>
          </w:p>
        </w:tc>
        <w:tc>
          <w:tcPr>
            <w:tcW w:w="4961" w:type="dxa"/>
            <w:gridSpan w:val="2"/>
            <w:vAlign w:val="center"/>
          </w:tcPr>
          <w:p w:rsidR="00867900" w:rsidRPr="00CF72EA" w:rsidRDefault="000C041F" w:rsidP="001A5D90">
            <w:pPr>
              <w:rPr>
                <w:rFonts w:asciiTheme="minorEastAsia" w:hAnsiTheme="minorEastAsia"/>
                <w:sz w:val="24"/>
                <w:szCs w:val="24"/>
              </w:rPr>
            </w:pPr>
            <w:r>
              <w:rPr>
                <w:rFonts w:asciiTheme="minorEastAsia" w:hAnsiTheme="minorEastAsia" w:hint="eastAsia"/>
                <w:sz w:val="24"/>
                <w:szCs w:val="24"/>
              </w:rPr>
              <w:t>授课对象：</w:t>
            </w:r>
          </w:p>
        </w:tc>
      </w:tr>
      <w:tr w:rsidR="00867900" w:rsidTr="00C00A63">
        <w:trPr>
          <w:trHeight w:val="567"/>
        </w:trPr>
        <w:tc>
          <w:tcPr>
            <w:tcW w:w="4395" w:type="dxa"/>
            <w:gridSpan w:val="2"/>
            <w:vAlign w:val="center"/>
          </w:tcPr>
          <w:p w:rsidR="00867900" w:rsidRPr="00CF72EA" w:rsidRDefault="004F6B3B" w:rsidP="001A5D90">
            <w:pPr>
              <w:rPr>
                <w:rFonts w:asciiTheme="minorEastAsia" w:hAnsiTheme="minorEastAsia"/>
                <w:sz w:val="24"/>
                <w:szCs w:val="24"/>
              </w:rPr>
            </w:pPr>
            <w:r>
              <w:rPr>
                <w:rFonts w:asciiTheme="minorEastAsia" w:hAnsiTheme="minorEastAsia" w:hint="eastAsia"/>
                <w:sz w:val="24"/>
                <w:szCs w:val="24"/>
              </w:rPr>
              <w:t>课程学分：</w:t>
            </w:r>
          </w:p>
        </w:tc>
        <w:tc>
          <w:tcPr>
            <w:tcW w:w="4961" w:type="dxa"/>
            <w:gridSpan w:val="2"/>
            <w:vAlign w:val="center"/>
          </w:tcPr>
          <w:p w:rsidR="00867900" w:rsidRPr="00CF72EA" w:rsidRDefault="004F6B3B" w:rsidP="00BF5983">
            <w:pPr>
              <w:rPr>
                <w:rFonts w:asciiTheme="minorEastAsia" w:hAnsiTheme="minorEastAsia"/>
                <w:sz w:val="24"/>
                <w:szCs w:val="24"/>
              </w:rPr>
            </w:pPr>
            <w:r>
              <w:rPr>
                <w:rFonts w:asciiTheme="minorEastAsia" w:hAnsiTheme="minorEastAsia" w:hint="eastAsia"/>
                <w:sz w:val="24"/>
                <w:szCs w:val="24"/>
              </w:rPr>
              <w:t>课程学时：</w:t>
            </w:r>
          </w:p>
        </w:tc>
      </w:tr>
      <w:tr w:rsidR="00680E5D" w:rsidTr="00C00A63">
        <w:trPr>
          <w:trHeight w:val="567"/>
        </w:trPr>
        <w:tc>
          <w:tcPr>
            <w:tcW w:w="4395" w:type="dxa"/>
            <w:gridSpan w:val="2"/>
            <w:vAlign w:val="center"/>
          </w:tcPr>
          <w:p w:rsidR="00680E5D" w:rsidRDefault="00680E5D" w:rsidP="001A5D90">
            <w:pPr>
              <w:rPr>
                <w:rFonts w:asciiTheme="minorEastAsia" w:hAnsiTheme="minorEastAsia"/>
                <w:sz w:val="24"/>
                <w:szCs w:val="24"/>
              </w:rPr>
            </w:pPr>
            <w:r>
              <w:rPr>
                <w:rFonts w:asciiTheme="minorEastAsia" w:hAnsiTheme="minorEastAsia" w:hint="eastAsia"/>
                <w:sz w:val="24"/>
                <w:szCs w:val="24"/>
              </w:rPr>
              <w:t>教学</w:t>
            </w:r>
            <w:r w:rsidR="00FC650D">
              <w:rPr>
                <w:rFonts w:asciiTheme="minorEastAsia" w:hAnsiTheme="minorEastAsia" w:hint="eastAsia"/>
                <w:sz w:val="24"/>
                <w:szCs w:val="24"/>
              </w:rPr>
              <w:t>方法</w:t>
            </w:r>
            <w:r>
              <w:rPr>
                <w:rFonts w:asciiTheme="minorEastAsia" w:hAnsiTheme="minorEastAsia" w:hint="eastAsia"/>
                <w:sz w:val="24"/>
                <w:szCs w:val="24"/>
              </w:rPr>
              <w:t>：</w:t>
            </w:r>
          </w:p>
        </w:tc>
        <w:tc>
          <w:tcPr>
            <w:tcW w:w="4961" w:type="dxa"/>
            <w:gridSpan w:val="2"/>
            <w:vAlign w:val="center"/>
          </w:tcPr>
          <w:p w:rsidR="00680E5D" w:rsidRDefault="00680E5D" w:rsidP="00BF5983">
            <w:pPr>
              <w:rPr>
                <w:rFonts w:asciiTheme="minorEastAsia" w:hAnsiTheme="minorEastAsia"/>
                <w:sz w:val="24"/>
                <w:szCs w:val="24"/>
              </w:rPr>
            </w:pPr>
            <w:r>
              <w:rPr>
                <w:rFonts w:asciiTheme="minorEastAsia" w:hAnsiTheme="minorEastAsia" w:hint="eastAsia"/>
                <w:sz w:val="24"/>
                <w:szCs w:val="24"/>
              </w:rPr>
              <w:t>考核方式：</w:t>
            </w:r>
          </w:p>
        </w:tc>
      </w:tr>
      <w:tr w:rsidR="00114CA4" w:rsidTr="00C00A63">
        <w:trPr>
          <w:trHeight w:val="567"/>
        </w:trPr>
        <w:tc>
          <w:tcPr>
            <w:tcW w:w="1844" w:type="dxa"/>
            <w:vAlign w:val="center"/>
          </w:tcPr>
          <w:p w:rsidR="00114CA4" w:rsidRDefault="00114CA4" w:rsidP="00682B19">
            <w:pPr>
              <w:jc w:val="center"/>
              <w:rPr>
                <w:rFonts w:asciiTheme="minorEastAsia" w:hAnsiTheme="minorEastAsia"/>
                <w:sz w:val="24"/>
                <w:szCs w:val="24"/>
              </w:rPr>
            </w:pPr>
            <w:r>
              <w:rPr>
                <w:rFonts w:asciiTheme="minorEastAsia" w:hAnsiTheme="minorEastAsia" w:hint="eastAsia"/>
                <w:sz w:val="24"/>
                <w:szCs w:val="24"/>
              </w:rPr>
              <w:t>任课教师</w:t>
            </w:r>
          </w:p>
          <w:p w:rsidR="00114CA4" w:rsidRPr="00CF72EA" w:rsidRDefault="00114CA4" w:rsidP="00682B19">
            <w:pPr>
              <w:jc w:val="center"/>
              <w:rPr>
                <w:rFonts w:asciiTheme="minorEastAsia" w:hAnsiTheme="minorEastAsia"/>
                <w:sz w:val="24"/>
                <w:szCs w:val="24"/>
              </w:rPr>
            </w:pPr>
            <w:r>
              <w:rPr>
                <w:rFonts w:asciiTheme="minorEastAsia" w:hAnsiTheme="minorEastAsia" w:hint="eastAsia"/>
                <w:sz w:val="24"/>
                <w:szCs w:val="24"/>
              </w:rPr>
              <w:t>（负责人）</w:t>
            </w:r>
          </w:p>
        </w:tc>
        <w:tc>
          <w:tcPr>
            <w:tcW w:w="2551" w:type="dxa"/>
            <w:vAlign w:val="center"/>
          </w:tcPr>
          <w:p w:rsidR="00114CA4" w:rsidRPr="00CF72EA" w:rsidRDefault="00114CA4" w:rsidP="00F53ED5">
            <w:pPr>
              <w:rPr>
                <w:rFonts w:asciiTheme="minorEastAsia" w:hAnsiTheme="minorEastAsia"/>
                <w:sz w:val="24"/>
                <w:szCs w:val="24"/>
              </w:rPr>
            </w:pPr>
            <w:r>
              <w:rPr>
                <w:rFonts w:asciiTheme="minorEastAsia" w:hAnsiTheme="minorEastAsia" w:hint="eastAsia"/>
                <w:sz w:val="24"/>
                <w:szCs w:val="24"/>
              </w:rPr>
              <w:t>姓名：</w:t>
            </w:r>
          </w:p>
        </w:tc>
        <w:tc>
          <w:tcPr>
            <w:tcW w:w="2126" w:type="dxa"/>
            <w:vAlign w:val="center"/>
          </w:tcPr>
          <w:p w:rsidR="00114CA4" w:rsidRPr="004F6B3B" w:rsidRDefault="00114CA4" w:rsidP="00806C14">
            <w:pPr>
              <w:rPr>
                <w:rFonts w:asciiTheme="minorEastAsia" w:hAnsiTheme="minorEastAsia"/>
                <w:sz w:val="24"/>
                <w:szCs w:val="24"/>
              </w:rPr>
            </w:pPr>
            <w:r>
              <w:rPr>
                <w:rFonts w:asciiTheme="minorEastAsia" w:hAnsiTheme="minorEastAsia" w:hint="eastAsia"/>
                <w:sz w:val="24"/>
                <w:szCs w:val="24"/>
              </w:rPr>
              <w:t>职称：</w:t>
            </w:r>
          </w:p>
        </w:tc>
        <w:tc>
          <w:tcPr>
            <w:tcW w:w="2835" w:type="dxa"/>
            <w:vAlign w:val="center"/>
          </w:tcPr>
          <w:p w:rsidR="00114CA4" w:rsidRPr="004F6B3B" w:rsidRDefault="00114CA4" w:rsidP="00114CA4">
            <w:pPr>
              <w:rPr>
                <w:rFonts w:asciiTheme="minorEastAsia" w:hAnsiTheme="minorEastAsia"/>
                <w:sz w:val="24"/>
                <w:szCs w:val="24"/>
              </w:rPr>
            </w:pPr>
            <w:r>
              <w:rPr>
                <w:rFonts w:asciiTheme="minorEastAsia" w:hAnsiTheme="minorEastAsia" w:hint="eastAsia"/>
                <w:sz w:val="24"/>
                <w:szCs w:val="24"/>
              </w:rPr>
              <w:t>联系方式：</w:t>
            </w:r>
          </w:p>
        </w:tc>
      </w:tr>
      <w:tr w:rsidR="000F01E3" w:rsidTr="00C00A63">
        <w:trPr>
          <w:trHeight w:val="567"/>
        </w:trPr>
        <w:tc>
          <w:tcPr>
            <w:tcW w:w="1844" w:type="dxa"/>
            <w:vMerge w:val="restart"/>
            <w:vAlign w:val="center"/>
          </w:tcPr>
          <w:p w:rsidR="000F01E3" w:rsidRDefault="000F01E3" w:rsidP="00682B19">
            <w:pPr>
              <w:jc w:val="center"/>
              <w:rPr>
                <w:rFonts w:asciiTheme="minorEastAsia" w:hAnsiTheme="minorEastAsia"/>
                <w:sz w:val="24"/>
                <w:szCs w:val="24"/>
              </w:rPr>
            </w:pPr>
            <w:r>
              <w:rPr>
                <w:rFonts w:asciiTheme="minorEastAsia" w:hAnsiTheme="minorEastAsia" w:hint="eastAsia"/>
                <w:sz w:val="24"/>
                <w:szCs w:val="24"/>
              </w:rPr>
              <w:t>任课教师</w:t>
            </w:r>
          </w:p>
          <w:p w:rsidR="000F01E3" w:rsidRPr="00CF72EA" w:rsidRDefault="000F01E3" w:rsidP="00682B19">
            <w:pPr>
              <w:jc w:val="center"/>
              <w:rPr>
                <w:rFonts w:asciiTheme="minorEastAsia" w:hAnsiTheme="minorEastAsia"/>
                <w:sz w:val="24"/>
                <w:szCs w:val="24"/>
              </w:rPr>
            </w:pPr>
            <w:r>
              <w:rPr>
                <w:rFonts w:asciiTheme="minorEastAsia" w:hAnsiTheme="minorEastAsia" w:hint="eastAsia"/>
                <w:sz w:val="24"/>
                <w:szCs w:val="24"/>
              </w:rPr>
              <w:t>（团队成员）</w:t>
            </w:r>
          </w:p>
        </w:tc>
        <w:tc>
          <w:tcPr>
            <w:tcW w:w="2551" w:type="dxa"/>
            <w:vAlign w:val="center"/>
          </w:tcPr>
          <w:p w:rsidR="000F01E3" w:rsidRPr="00CF72EA" w:rsidRDefault="000F01E3" w:rsidP="001A5D90">
            <w:pPr>
              <w:rPr>
                <w:rFonts w:asciiTheme="minorEastAsia" w:hAnsiTheme="minorEastAsia"/>
                <w:sz w:val="24"/>
                <w:szCs w:val="24"/>
              </w:rPr>
            </w:pPr>
            <w:r>
              <w:rPr>
                <w:rFonts w:asciiTheme="minorEastAsia" w:hAnsiTheme="minorEastAsia" w:hint="eastAsia"/>
                <w:sz w:val="24"/>
                <w:szCs w:val="24"/>
              </w:rPr>
              <w:t>姓名：</w:t>
            </w:r>
          </w:p>
        </w:tc>
        <w:tc>
          <w:tcPr>
            <w:tcW w:w="2126" w:type="dxa"/>
            <w:vAlign w:val="center"/>
          </w:tcPr>
          <w:p w:rsidR="000F01E3" w:rsidRPr="004F6B3B" w:rsidRDefault="000F01E3" w:rsidP="001A5D90">
            <w:pPr>
              <w:rPr>
                <w:rFonts w:asciiTheme="minorEastAsia" w:hAnsiTheme="minorEastAsia"/>
                <w:sz w:val="24"/>
                <w:szCs w:val="24"/>
              </w:rPr>
            </w:pPr>
            <w:r>
              <w:rPr>
                <w:rFonts w:asciiTheme="minorEastAsia" w:hAnsiTheme="minorEastAsia" w:hint="eastAsia"/>
                <w:sz w:val="24"/>
                <w:szCs w:val="24"/>
              </w:rPr>
              <w:t>职称</w:t>
            </w:r>
            <w:r w:rsidR="00291C33">
              <w:rPr>
                <w:rFonts w:asciiTheme="minorEastAsia" w:hAnsiTheme="minorEastAsia" w:hint="eastAsia"/>
                <w:sz w:val="24"/>
                <w:szCs w:val="24"/>
              </w:rPr>
              <w:t>：</w:t>
            </w:r>
          </w:p>
        </w:tc>
        <w:tc>
          <w:tcPr>
            <w:tcW w:w="2835" w:type="dxa"/>
            <w:vAlign w:val="center"/>
          </w:tcPr>
          <w:p w:rsidR="000F01E3" w:rsidRPr="004F6B3B" w:rsidRDefault="00900A4C" w:rsidP="00114CA4">
            <w:pPr>
              <w:rPr>
                <w:rFonts w:asciiTheme="minorEastAsia" w:hAnsiTheme="minorEastAsia"/>
                <w:sz w:val="24"/>
                <w:szCs w:val="24"/>
              </w:rPr>
            </w:pPr>
            <w:r>
              <w:rPr>
                <w:rFonts w:asciiTheme="minorEastAsia" w:hAnsiTheme="minorEastAsia" w:hint="eastAsia"/>
                <w:sz w:val="24"/>
                <w:szCs w:val="24"/>
              </w:rPr>
              <w:t>联系方式：</w:t>
            </w:r>
          </w:p>
        </w:tc>
      </w:tr>
      <w:tr w:rsidR="000F01E3" w:rsidTr="00C00A63">
        <w:trPr>
          <w:trHeight w:val="567"/>
        </w:trPr>
        <w:tc>
          <w:tcPr>
            <w:tcW w:w="1844" w:type="dxa"/>
            <w:vMerge/>
            <w:vAlign w:val="center"/>
          </w:tcPr>
          <w:p w:rsidR="000F01E3" w:rsidRDefault="000F01E3" w:rsidP="001A5D90">
            <w:pPr>
              <w:rPr>
                <w:rFonts w:asciiTheme="minorEastAsia" w:hAnsiTheme="minorEastAsia"/>
                <w:sz w:val="24"/>
                <w:szCs w:val="24"/>
              </w:rPr>
            </w:pPr>
          </w:p>
        </w:tc>
        <w:tc>
          <w:tcPr>
            <w:tcW w:w="2551" w:type="dxa"/>
            <w:vAlign w:val="center"/>
          </w:tcPr>
          <w:p w:rsidR="000F01E3" w:rsidRPr="00CF72EA" w:rsidRDefault="000F01E3" w:rsidP="00806C14">
            <w:pPr>
              <w:rPr>
                <w:rFonts w:asciiTheme="minorEastAsia" w:hAnsiTheme="minorEastAsia"/>
                <w:sz w:val="24"/>
                <w:szCs w:val="24"/>
              </w:rPr>
            </w:pPr>
            <w:r>
              <w:rPr>
                <w:rFonts w:asciiTheme="minorEastAsia" w:hAnsiTheme="minorEastAsia" w:hint="eastAsia"/>
                <w:sz w:val="24"/>
                <w:szCs w:val="24"/>
              </w:rPr>
              <w:t>姓名：</w:t>
            </w:r>
          </w:p>
        </w:tc>
        <w:tc>
          <w:tcPr>
            <w:tcW w:w="2126" w:type="dxa"/>
            <w:vAlign w:val="center"/>
          </w:tcPr>
          <w:p w:rsidR="000F01E3" w:rsidRPr="004F6B3B" w:rsidRDefault="000F01E3" w:rsidP="00806C14">
            <w:pPr>
              <w:rPr>
                <w:rFonts w:asciiTheme="minorEastAsia" w:hAnsiTheme="minorEastAsia"/>
                <w:sz w:val="24"/>
                <w:szCs w:val="24"/>
              </w:rPr>
            </w:pPr>
            <w:r>
              <w:rPr>
                <w:rFonts w:asciiTheme="minorEastAsia" w:hAnsiTheme="minorEastAsia" w:hint="eastAsia"/>
                <w:sz w:val="24"/>
                <w:szCs w:val="24"/>
              </w:rPr>
              <w:t>职称：</w:t>
            </w:r>
          </w:p>
        </w:tc>
        <w:tc>
          <w:tcPr>
            <w:tcW w:w="2835" w:type="dxa"/>
            <w:vAlign w:val="center"/>
          </w:tcPr>
          <w:p w:rsidR="000F01E3" w:rsidRPr="004F6B3B" w:rsidRDefault="000F01E3" w:rsidP="00806C14">
            <w:pPr>
              <w:rPr>
                <w:rFonts w:asciiTheme="minorEastAsia" w:hAnsiTheme="minorEastAsia"/>
                <w:sz w:val="24"/>
                <w:szCs w:val="24"/>
              </w:rPr>
            </w:pPr>
            <w:r>
              <w:rPr>
                <w:rFonts w:asciiTheme="minorEastAsia" w:hAnsiTheme="minorEastAsia" w:hint="eastAsia"/>
                <w:sz w:val="24"/>
                <w:szCs w:val="24"/>
              </w:rPr>
              <w:t>联系方式：</w:t>
            </w:r>
          </w:p>
        </w:tc>
      </w:tr>
      <w:tr w:rsidR="000F01E3" w:rsidTr="00C00A63">
        <w:trPr>
          <w:trHeight w:val="567"/>
        </w:trPr>
        <w:tc>
          <w:tcPr>
            <w:tcW w:w="1844" w:type="dxa"/>
            <w:vMerge/>
            <w:vAlign w:val="center"/>
          </w:tcPr>
          <w:p w:rsidR="000F01E3" w:rsidRDefault="000F01E3" w:rsidP="001A5D90">
            <w:pPr>
              <w:rPr>
                <w:rFonts w:asciiTheme="minorEastAsia" w:hAnsiTheme="minorEastAsia"/>
                <w:sz w:val="24"/>
                <w:szCs w:val="24"/>
              </w:rPr>
            </w:pPr>
          </w:p>
        </w:tc>
        <w:tc>
          <w:tcPr>
            <w:tcW w:w="2551" w:type="dxa"/>
            <w:vAlign w:val="center"/>
          </w:tcPr>
          <w:p w:rsidR="000F01E3" w:rsidRPr="00CF72EA" w:rsidRDefault="000F01E3" w:rsidP="00806C14">
            <w:pPr>
              <w:rPr>
                <w:rFonts w:asciiTheme="minorEastAsia" w:hAnsiTheme="minorEastAsia"/>
                <w:sz w:val="24"/>
                <w:szCs w:val="24"/>
              </w:rPr>
            </w:pPr>
            <w:r>
              <w:rPr>
                <w:rFonts w:asciiTheme="minorEastAsia" w:hAnsiTheme="minorEastAsia" w:hint="eastAsia"/>
                <w:sz w:val="24"/>
                <w:szCs w:val="24"/>
              </w:rPr>
              <w:t>姓名：</w:t>
            </w:r>
          </w:p>
        </w:tc>
        <w:tc>
          <w:tcPr>
            <w:tcW w:w="2126" w:type="dxa"/>
            <w:vAlign w:val="center"/>
          </w:tcPr>
          <w:p w:rsidR="000F01E3" w:rsidRPr="004F6B3B" w:rsidRDefault="000F01E3" w:rsidP="00806C14">
            <w:pPr>
              <w:rPr>
                <w:rFonts w:asciiTheme="minorEastAsia" w:hAnsiTheme="minorEastAsia"/>
                <w:sz w:val="24"/>
                <w:szCs w:val="24"/>
              </w:rPr>
            </w:pPr>
            <w:r>
              <w:rPr>
                <w:rFonts w:asciiTheme="minorEastAsia" w:hAnsiTheme="minorEastAsia" w:hint="eastAsia"/>
                <w:sz w:val="24"/>
                <w:szCs w:val="24"/>
              </w:rPr>
              <w:t>职称：</w:t>
            </w:r>
          </w:p>
        </w:tc>
        <w:tc>
          <w:tcPr>
            <w:tcW w:w="2835" w:type="dxa"/>
            <w:vAlign w:val="center"/>
          </w:tcPr>
          <w:p w:rsidR="000F01E3" w:rsidRPr="004F6B3B" w:rsidRDefault="000F01E3" w:rsidP="00806C14">
            <w:pPr>
              <w:rPr>
                <w:rFonts w:asciiTheme="minorEastAsia" w:hAnsiTheme="minorEastAsia"/>
                <w:sz w:val="24"/>
                <w:szCs w:val="24"/>
              </w:rPr>
            </w:pPr>
            <w:r>
              <w:rPr>
                <w:rFonts w:asciiTheme="minorEastAsia" w:hAnsiTheme="minorEastAsia" w:hint="eastAsia"/>
                <w:sz w:val="24"/>
                <w:szCs w:val="24"/>
              </w:rPr>
              <w:t>联系方式：</w:t>
            </w:r>
          </w:p>
        </w:tc>
      </w:tr>
      <w:tr w:rsidR="00362595" w:rsidTr="00C7299C">
        <w:trPr>
          <w:trHeight w:val="567"/>
        </w:trPr>
        <w:tc>
          <w:tcPr>
            <w:tcW w:w="1844" w:type="dxa"/>
            <w:vAlign w:val="center"/>
          </w:tcPr>
          <w:p w:rsidR="00362595" w:rsidRPr="00CF72EA" w:rsidRDefault="00362595" w:rsidP="00C7299C">
            <w:pPr>
              <w:jc w:val="center"/>
              <w:rPr>
                <w:rFonts w:asciiTheme="minorEastAsia" w:hAnsiTheme="minorEastAsia"/>
                <w:sz w:val="24"/>
                <w:szCs w:val="24"/>
              </w:rPr>
            </w:pPr>
            <w:r>
              <w:rPr>
                <w:rFonts w:asciiTheme="minorEastAsia" w:hAnsiTheme="minorEastAsia" w:hint="eastAsia"/>
                <w:sz w:val="24"/>
                <w:szCs w:val="24"/>
              </w:rPr>
              <w:t>教学目标</w:t>
            </w:r>
          </w:p>
        </w:tc>
        <w:tc>
          <w:tcPr>
            <w:tcW w:w="7512" w:type="dxa"/>
            <w:gridSpan w:val="3"/>
            <w:vAlign w:val="center"/>
          </w:tcPr>
          <w:p w:rsidR="00C67143" w:rsidRDefault="00C67143" w:rsidP="00C67143">
            <w:pPr>
              <w:rPr>
                <w:rFonts w:asciiTheme="minorEastAsia" w:hAnsiTheme="minorEastAsia"/>
                <w:sz w:val="24"/>
                <w:szCs w:val="24"/>
              </w:rPr>
            </w:pPr>
          </w:p>
          <w:p w:rsidR="00C00A63" w:rsidRDefault="00C00A63" w:rsidP="00C67143">
            <w:pPr>
              <w:rPr>
                <w:rFonts w:asciiTheme="minorEastAsia" w:hAnsiTheme="minorEastAsia"/>
                <w:sz w:val="24"/>
                <w:szCs w:val="24"/>
              </w:rPr>
            </w:pPr>
          </w:p>
          <w:p w:rsidR="00C00A63" w:rsidRPr="00CF72EA" w:rsidRDefault="00C00A63" w:rsidP="00C67143">
            <w:pPr>
              <w:rPr>
                <w:rFonts w:asciiTheme="minorEastAsia" w:hAnsiTheme="minorEastAsia"/>
                <w:sz w:val="24"/>
                <w:szCs w:val="24"/>
              </w:rPr>
            </w:pPr>
          </w:p>
        </w:tc>
      </w:tr>
      <w:tr w:rsidR="00362595" w:rsidTr="00C7299C">
        <w:trPr>
          <w:trHeight w:val="794"/>
        </w:trPr>
        <w:tc>
          <w:tcPr>
            <w:tcW w:w="1844" w:type="dxa"/>
            <w:vAlign w:val="center"/>
          </w:tcPr>
          <w:p w:rsidR="00362595" w:rsidRPr="00CF72EA" w:rsidRDefault="00291C33" w:rsidP="00C7299C">
            <w:pPr>
              <w:jc w:val="center"/>
              <w:rPr>
                <w:rFonts w:asciiTheme="minorEastAsia" w:hAnsiTheme="minorEastAsia"/>
                <w:sz w:val="24"/>
                <w:szCs w:val="24"/>
              </w:rPr>
            </w:pPr>
            <w:r>
              <w:rPr>
                <w:rFonts w:asciiTheme="minorEastAsia" w:hAnsiTheme="minorEastAsia" w:hint="eastAsia"/>
                <w:sz w:val="24"/>
                <w:szCs w:val="24"/>
              </w:rPr>
              <w:t>教学大纲</w:t>
            </w:r>
          </w:p>
        </w:tc>
        <w:tc>
          <w:tcPr>
            <w:tcW w:w="7512" w:type="dxa"/>
            <w:gridSpan w:val="3"/>
            <w:vAlign w:val="center"/>
          </w:tcPr>
          <w:p w:rsidR="00362595" w:rsidRDefault="00362595" w:rsidP="001A5D90">
            <w:pPr>
              <w:rPr>
                <w:rFonts w:asciiTheme="minorEastAsia" w:hAnsiTheme="minorEastAsia"/>
                <w:sz w:val="24"/>
                <w:szCs w:val="24"/>
              </w:rPr>
            </w:pPr>
          </w:p>
          <w:p w:rsidR="00C67143" w:rsidRDefault="00C67143" w:rsidP="001A5D90">
            <w:pPr>
              <w:rPr>
                <w:rFonts w:asciiTheme="minorEastAsia" w:hAnsiTheme="minorEastAsia"/>
                <w:sz w:val="24"/>
                <w:szCs w:val="24"/>
              </w:rPr>
            </w:pPr>
          </w:p>
          <w:p w:rsidR="00C67143" w:rsidRDefault="00C67143" w:rsidP="001A5D90">
            <w:pPr>
              <w:rPr>
                <w:rFonts w:asciiTheme="minorEastAsia" w:hAnsiTheme="minorEastAsia"/>
                <w:sz w:val="24"/>
                <w:szCs w:val="24"/>
              </w:rPr>
            </w:pPr>
          </w:p>
          <w:p w:rsidR="00C00A63" w:rsidRDefault="00C00A63" w:rsidP="001A5D90">
            <w:pPr>
              <w:rPr>
                <w:rFonts w:asciiTheme="minorEastAsia" w:hAnsiTheme="minorEastAsia"/>
                <w:sz w:val="24"/>
                <w:szCs w:val="24"/>
              </w:rPr>
            </w:pPr>
          </w:p>
          <w:p w:rsidR="00C00A63" w:rsidRDefault="00C00A63" w:rsidP="001A5D90">
            <w:pPr>
              <w:rPr>
                <w:rFonts w:asciiTheme="minorEastAsia" w:hAnsiTheme="minorEastAsia"/>
                <w:sz w:val="24"/>
                <w:szCs w:val="24"/>
              </w:rPr>
            </w:pPr>
          </w:p>
          <w:p w:rsidR="00C67143" w:rsidRDefault="00C67143" w:rsidP="001A5D90">
            <w:pPr>
              <w:rPr>
                <w:rFonts w:asciiTheme="minorEastAsia" w:hAnsiTheme="minorEastAsia"/>
                <w:sz w:val="24"/>
                <w:szCs w:val="24"/>
              </w:rPr>
            </w:pPr>
          </w:p>
          <w:p w:rsidR="00C67143" w:rsidRDefault="00C67143" w:rsidP="001A5D90">
            <w:pPr>
              <w:rPr>
                <w:rFonts w:asciiTheme="minorEastAsia" w:hAnsiTheme="minorEastAsia"/>
                <w:sz w:val="24"/>
                <w:szCs w:val="24"/>
              </w:rPr>
            </w:pPr>
          </w:p>
          <w:p w:rsidR="00C67143" w:rsidRDefault="00C67143" w:rsidP="001A5D90">
            <w:pPr>
              <w:rPr>
                <w:rFonts w:asciiTheme="minorEastAsia" w:hAnsiTheme="minorEastAsia"/>
                <w:sz w:val="24"/>
                <w:szCs w:val="24"/>
              </w:rPr>
            </w:pPr>
          </w:p>
          <w:p w:rsidR="00C67143" w:rsidRDefault="00C67143" w:rsidP="001A5D90">
            <w:pPr>
              <w:rPr>
                <w:rFonts w:asciiTheme="minorEastAsia" w:hAnsiTheme="minorEastAsia"/>
                <w:sz w:val="24"/>
                <w:szCs w:val="24"/>
              </w:rPr>
            </w:pPr>
          </w:p>
          <w:p w:rsidR="00814690" w:rsidRDefault="00814690" w:rsidP="001A5D90">
            <w:pPr>
              <w:rPr>
                <w:rFonts w:asciiTheme="minorEastAsia" w:hAnsiTheme="minorEastAsia"/>
                <w:sz w:val="24"/>
                <w:szCs w:val="24"/>
              </w:rPr>
            </w:pPr>
          </w:p>
          <w:p w:rsidR="00C67143" w:rsidRPr="00CF72EA" w:rsidRDefault="00C67143" w:rsidP="001A5D90">
            <w:pPr>
              <w:rPr>
                <w:rFonts w:asciiTheme="minorEastAsia" w:hAnsiTheme="minorEastAsia"/>
                <w:sz w:val="24"/>
                <w:szCs w:val="24"/>
              </w:rPr>
            </w:pPr>
          </w:p>
        </w:tc>
      </w:tr>
      <w:tr w:rsidR="00C67143" w:rsidTr="00C7299C">
        <w:trPr>
          <w:trHeight w:val="794"/>
        </w:trPr>
        <w:tc>
          <w:tcPr>
            <w:tcW w:w="1844" w:type="dxa"/>
            <w:vAlign w:val="center"/>
          </w:tcPr>
          <w:p w:rsidR="00C67143" w:rsidRPr="00CF72EA" w:rsidRDefault="00C67143" w:rsidP="00C7299C">
            <w:pPr>
              <w:jc w:val="center"/>
              <w:rPr>
                <w:rFonts w:asciiTheme="minorEastAsia" w:hAnsiTheme="minorEastAsia"/>
                <w:sz w:val="24"/>
                <w:szCs w:val="24"/>
              </w:rPr>
            </w:pPr>
            <w:r>
              <w:rPr>
                <w:rFonts w:asciiTheme="minorEastAsia" w:hAnsiTheme="minorEastAsia" w:hint="eastAsia"/>
                <w:sz w:val="24"/>
                <w:szCs w:val="24"/>
              </w:rPr>
              <w:t>教材及参考书</w:t>
            </w:r>
          </w:p>
        </w:tc>
        <w:tc>
          <w:tcPr>
            <w:tcW w:w="7512" w:type="dxa"/>
            <w:gridSpan w:val="3"/>
            <w:vAlign w:val="center"/>
          </w:tcPr>
          <w:p w:rsidR="00C67143" w:rsidRDefault="00C67143" w:rsidP="001A5D90">
            <w:pPr>
              <w:rPr>
                <w:rFonts w:asciiTheme="minorEastAsia" w:hAnsiTheme="minorEastAsia"/>
                <w:sz w:val="24"/>
                <w:szCs w:val="24"/>
              </w:rPr>
            </w:pPr>
          </w:p>
          <w:p w:rsidR="00C00A63" w:rsidRDefault="00C00A63" w:rsidP="001A5D90">
            <w:pPr>
              <w:rPr>
                <w:rFonts w:asciiTheme="minorEastAsia" w:hAnsiTheme="minorEastAsia"/>
                <w:sz w:val="24"/>
                <w:szCs w:val="24"/>
              </w:rPr>
            </w:pPr>
          </w:p>
          <w:p w:rsidR="00680E5D" w:rsidRPr="00CF72EA" w:rsidRDefault="00680E5D" w:rsidP="001A5D90">
            <w:pPr>
              <w:rPr>
                <w:rFonts w:asciiTheme="minorEastAsia" w:hAnsiTheme="minorEastAsia"/>
                <w:sz w:val="24"/>
                <w:szCs w:val="24"/>
              </w:rPr>
            </w:pPr>
          </w:p>
        </w:tc>
      </w:tr>
      <w:tr w:rsidR="00347080" w:rsidTr="00C7299C">
        <w:trPr>
          <w:trHeight w:val="794"/>
        </w:trPr>
        <w:tc>
          <w:tcPr>
            <w:tcW w:w="1844" w:type="dxa"/>
            <w:vAlign w:val="center"/>
          </w:tcPr>
          <w:p w:rsidR="00347080" w:rsidRDefault="00347080" w:rsidP="00C7299C">
            <w:pPr>
              <w:jc w:val="center"/>
              <w:rPr>
                <w:rFonts w:asciiTheme="minorEastAsia" w:hAnsiTheme="minorEastAsia"/>
                <w:sz w:val="24"/>
                <w:szCs w:val="24"/>
              </w:rPr>
            </w:pPr>
            <w:r>
              <w:rPr>
                <w:rFonts w:asciiTheme="minorEastAsia" w:hAnsiTheme="minorEastAsia" w:hint="eastAsia"/>
                <w:sz w:val="24"/>
                <w:szCs w:val="24"/>
              </w:rPr>
              <w:t>单位审核</w:t>
            </w:r>
          </w:p>
        </w:tc>
        <w:tc>
          <w:tcPr>
            <w:tcW w:w="7512" w:type="dxa"/>
            <w:gridSpan w:val="3"/>
            <w:vAlign w:val="center"/>
          </w:tcPr>
          <w:p w:rsidR="00347080" w:rsidRDefault="00347080" w:rsidP="001A5D90">
            <w:pPr>
              <w:rPr>
                <w:rFonts w:asciiTheme="minorEastAsia" w:hAnsiTheme="minorEastAsia"/>
                <w:sz w:val="24"/>
                <w:szCs w:val="24"/>
              </w:rPr>
            </w:pPr>
          </w:p>
          <w:p w:rsidR="00347080" w:rsidRDefault="00347080" w:rsidP="001A5D90">
            <w:pPr>
              <w:rPr>
                <w:rFonts w:asciiTheme="minorEastAsia" w:hAnsiTheme="minorEastAsia"/>
                <w:sz w:val="24"/>
                <w:szCs w:val="24"/>
              </w:rPr>
            </w:pPr>
          </w:p>
          <w:p w:rsidR="00347080" w:rsidRDefault="00347080" w:rsidP="001A5D90">
            <w:pPr>
              <w:rPr>
                <w:rFonts w:asciiTheme="minorEastAsia" w:hAnsiTheme="minorEastAsia"/>
                <w:sz w:val="24"/>
                <w:szCs w:val="24"/>
              </w:rPr>
            </w:pPr>
          </w:p>
          <w:p w:rsidR="00C00A63" w:rsidRDefault="00C00A63" w:rsidP="001A5D90">
            <w:pPr>
              <w:rPr>
                <w:rFonts w:asciiTheme="minorEastAsia" w:hAnsiTheme="minorEastAsia"/>
                <w:sz w:val="24"/>
                <w:szCs w:val="24"/>
              </w:rPr>
            </w:pPr>
          </w:p>
          <w:p w:rsidR="00347080" w:rsidRDefault="00347080" w:rsidP="001A5D90">
            <w:pPr>
              <w:rPr>
                <w:rFonts w:asciiTheme="minorEastAsia" w:hAnsiTheme="minorEastAsia"/>
                <w:sz w:val="24"/>
                <w:szCs w:val="24"/>
              </w:rPr>
            </w:pPr>
            <w:r>
              <w:rPr>
                <w:rFonts w:asciiTheme="minorEastAsia" w:hAnsiTheme="minorEastAsia" w:hint="eastAsia"/>
                <w:sz w:val="24"/>
                <w:szCs w:val="24"/>
              </w:rPr>
              <w:t xml:space="preserve">                                  主管领导（签章）：</w:t>
            </w:r>
          </w:p>
          <w:p w:rsidR="00B84BE7" w:rsidRDefault="00347080" w:rsidP="00795157">
            <w:pPr>
              <w:ind w:firstLineChars="1950" w:firstLine="4680"/>
              <w:rPr>
                <w:rFonts w:asciiTheme="minorEastAsia" w:hAnsiTheme="minorEastAsia"/>
                <w:sz w:val="24"/>
                <w:szCs w:val="24"/>
              </w:rPr>
            </w:pPr>
            <w:r>
              <w:rPr>
                <w:rFonts w:asciiTheme="minorEastAsia" w:hAnsiTheme="minorEastAsia" w:hint="eastAsia"/>
                <w:sz w:val="24"/>
                <w:szCs w:val="24"/>
              </w:rPr>
              <w:t xml:space="preserve"> </w:t>
            </w:r>
            <w:r w:rsidR="00814690">
              <w:rPr>
                <w:rFonts w:asciiTheme="minorEastAsia" w:hAnsiTheme="minorEastAsia" w:hint="eastAsia"/>
                <w:sz w:val="24"/>
                <w:szCs w:val="24"/>
              </w:rPr>
              <w:t xml:space="preserve"> </w:t>
            </w:r>
            <w:r w:rsidR="00B84BE7">
              <w:rPr>
                <w:rFonts w:asciiTheme="minorEastAsia" w:hAnsiTheme="minorEastAsia" w:hint="eastAsia"/>
                <w:sz w:val="24"/>
                <w:szCs w:val="24"/>
              </w:rPr>
              <w:t xml:space="preserve"> </w:t>
            </w:r>
            <w:r>
              <w:rPr>
                <w:rFonts w:asciiTheme="minorEastAsia" w:hAnsiTheme="minorEastAsia" w:hint="eastAsia"/>
                <w:sz w:val="24"/>
                <w:szCs w:val="24"/>
              </w:rPr>
              <w:t xml:space="preserve"> </w:t>
            </w:r>
            <w:r w:rsidR="00814690">
              <w:rPr>
                <w:rFonts w:asciiTheme="minorEastAsia" w:hAnsiTheme="minorEastAsia" w:hint="eastAsia"/>
                <w:sz w:val="24"/>
                <w:szCs w:val="24"/>
              </w:rPr>
              <w:t xml:space="preserve"> </w:t>
            </w:r>
            <w:r>
              <w:rPr>
                <w:rFonts w:asciiTheme="minorEastAsia" w:hAnsiTheme="minorEastAsia" w:hint="eastAsia"/>
                <w:sz w:val="24"/>
                <w:szCs w:val="24"/>
              </w:rPr>
              <w:t xml:space="preserve"> 年</w:t>
            </w:r>
            <w:r w:rsidR="00814690">
              <w:rPr>
                <w:rFonts w:asciiTheme="minorEastAsia" w:hAnsiTheme="minorEastAsia" w:hint="eastAsia"/>
                <w:sz w:val="24"/>
                <w:szCs w:val="24"/>
              </w:rPr>
              <w:t xml:space="preserve"> </w:t>
            </w:r>
            <w:r>
              <w:rPr>
                <w:rFonts w:asciiTheme="minorEastAsia" w:hAnsiTheme="minorEastAsia" w:hint="eastAsia"/>
                <w:sz w:val="24"/>
                <w:szCs w:val="24"/>
              </w:rPr>
              <w:t xml:space="preserve">   月</w:t>
            </w:r>
            <w:r w:rsidR="00814690">
              <w:rPr>
                <w:rFonts w:asciiTheme="minorEastAsia" w:hAnsiTheme="minorEastAsia" w:hint="eastAsia"/>
                <w:sz w:val="24"/>
                <w:szCs w:val="24"/>
              </w:rPr>
              <w:t xml:space="preserve"> </w:t>
            </w:r>
            <w:r>
              <w:rPr>
                <w:rFonts w:asciiTheme="minorEastAsia" w:hAnsiTheme="minorEastAsia" w:hint="eastAsia"/>
                <w:sz w:val="24"/>
                <w:szCs w:val="24"/>
              </w:rPr>
              <w:t xml:space="preserve"> </w:t>
            </w:r>
            <w:r w:rsidR="00814690">
              <w:rPr>
                <w:rFonts w:asciiTheme="minorEastAsia" w:hAnsiTheme="minorEastAsia" w:hint="eastAsia"/>
                <w:sz w:val="24"/>
                <w:szCs w:val="24"/>
              </w:rPr>
              <w:t xml:space="preserve"> </w:t>
            </w:r>
            <w:r>
              <w:rPr>
                <w:rFonts w:asciiTheme="minorEastAsia" w:hAnsiTheme="minorEastAsia" w:hint="eastAsia"/>
                <w:sz w:val="24"/>
                <w:szCs w:val="24"/>
              </w:rPr>
              <w:t xml:space="preserve"> 日</w:t>
            </w:r>
          </w:p>
        </w:tc>
      </w:tr>
    </w:tbl>
    <w:p w:rsidR="006B3E4E" w:rsidRPr="00347080" w:rsidRDefault="006B3E4E" w:rsidP="00680E5D">
      <w:pPr>
        <w:rPr>
          <w:rFonts w:ascii="仿宋" w:eastAsia="仿宋" w:hAnsi="仿宋"/>
          <w:sz w:val="10"/>
          <w:szCs w:val="10"/>
        </w:rPr>
      </w:pPr>
    </w:p>
    <w:sectPr w:rsidR="006B3E4E" w:rsidRPr="00347080" w:rsidSect="00915677">
      <w:footerReference w:type="default" r:id="rId7"/>
      <w:pgSz w:w="11906" w:h="16838"/>
      <w:pgMar w:top="1304" w:right="1588" w:bottom="130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ACE" w:rsidRDefault="00296ACE" w:rsidP="00DE2068">
      <w:r>
        <w:separator/>
      </w:r>
    </w:p>
  </w:endnote>
  <w:endnote w:type="continuationSeparator" w:id="0">
    <w:p w:rsidR="00296ACE" w:rsidRDefault="00296ACE" w:rsidP="00DE20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189369"/>
      <w:docPartObj>
        <w:docPartGallery w:val="Page Numbers (Bottom of Page)"/>
        <w:docPartUnique/>
      </w:docPartObj>
    </w:sdtPr>
    <w:sdtContent>
      <w:p w:rsidR="00390106" w:rsidRDefault="00BA7812">
        <w:pPr>
          <w:pStyle w:val="a4"/>
          <w:jc w:val="center"/>
        </w:pPr>
        <w:r w:rsidRPr="00BA7812">
          <w:fldChar w:fldCharType="begin"/>
        </w:r>
        <w:r w:rsidR="002722B9">
          <w:instrText xml:space="preserve"> PAGE   \* MERGEFORMAT </w:instrText>
        </w:r>
        <w:r w:rsidRPr="00BA7812">
          <w:fldChar w:fldCharType="separate"/>
        </w:r>
        <w:r w:rsidR="00080FBF" w:rsidRPr="00080FBF">
          <w:rPr>
            <w:noProof/>
            <w:lang w:val="zh-CN"/>
          </w:rPr>
          <w:t>10</w:t>
        </w:r>
        <w:r>
          <w:rPr>
            <w:noProof/>
            <w:lang w:val="zh-CN"/>
          </w:rPr>
          <w:fldChar w:fldCharType="end"/>
        </w:r>
      </w:p>
    </w:sdtContent>
  </w:sdt>
  <w:p w:rsidR="00390106" w:rsidRDefault="0039010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ACE" w:rsidRDefault="00296ACE" w:rsidP="00DE2068">
      <w:r>
        <w:separator/>
      </w:r>
    </w:p>
  </w:footnote>
  <w:footnote w:type="continuationSeparator" w:id="0">
    <w:p w:rsidR="00296ACE" w:rsidRDefault="00296ACE" w:rsidP="00DE20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7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6064C"/>
    <w:rsid w:val="00003B14"/>
    <w:rsid w:val="00003FDB"/>
    <w:rsid w:val="00004260"/>
    <w:rsid w:val="00004CCD"/>
    <w:rsid w:val="00005FE8"/>
    <w:rsid w:val="000111F5"/>
    <w:rsid w:val="000127E2"/>
    <w:rsid w:val="00012B14"/>
    <w:rsid w:val="0001306B"/>
    <w:rsid w:val="000133FE"/>
    <w:rsid w:val="00013B83"/>
    <w:rsid w:val="000149ED"/>
    <w:rsid w:val="00017555"/>
    <w:rsid w:val="00023057"/>
    <w:rsid w:val="000236A7"/>
    <w:rsid w:val="00024080"/>
    <w:rsid w:val="0002456A"/>
    <w:rsid w:val="0002521D"/>
    <w:rsid w:val="00025945"/>
    <w:rsid w:val="00025A27"/>
    <w:rsid w:val="00025BD4"/>
    <w:rsid w:val="000268A1"/>
    <w:rsid w:val="000275A2"/>
    <w:rsid w:val="000325DA"/>
    <w:rsid w:val="00034D10"/>
    <w:rsid w:val="000353F5"/>
    <w:rsid w:val="00035529"/>
    <w:rsid w:val="0003641A"/>
    <w:rsid w:val="0004039E"/>
    <w:rsid w:val="00040676"/>
    <w:rsid w:val="00043C3C"/>
    <w:rsid w:val="00045B0D"/>
    <w:rsid w:val="00046052"/>
    <w:rsid w:val="000463FC"/>
    <w:rsid w:val="00046CE3"/>
    <w:rsid w:val="00047B64"/>
    <w:rsid w:val="00052E63"/>
    <w:rsid w:val="000530EB"/>
    <w:rsid w:val="00053816"/>
    <w:rsid w:val="0005555C"/>
    <w:rsid w:val="00057218"/>
    <w:rsid w:val="00060D3B"/>
    <w:rsid w:val="000615FF"/>
    <w:rsid w:val="00062FB7"/>
    <w:rsid w:val="00067AE9"/>
    <w:rsid w:val="00077B14"/>
    <w:rsid w:val="00080FBF"/>
    <w:rsid w:val="000814EE"/>
    <w:rsid w:val="00081773"/>
    <w:rsid w:val="00083858"/>
    <w:rsid w:val="00083986"/>
    <w:rsid w:val="00085BDD"/>
    <w:rsid w:val="00085ED0"/>
    <w:rsid w:val="0009319C"/>
    <w:rsid w:val="0009381D"/>
    <w:rsid w:val="0009415F"/>
    <w:rsid w:val="000941A3"/>
    <w:rsid w:val="000A0618"/>
    <w:rsid w:val="000A085F"/>
    <w:rsid w:val="000A38E7"/>
    <w:rsid w:val="000A4559"/>
    <w:rsid w:val="000A498A"/>
    <w:rsid w:val="000A4BB5"/>
    <w:rsid w:val="000B1276"/>
    <w:rsid w:val="000B1CAC"/>
    <w:rsid w:val="000B1D85"/>
    <w:rsid w:val="000B2B76"/>
    <w:rsid w:val="000B3039"/>
    <w:rsid w:val="000B37B3"/>
    <w:rsid w:val="000B3849"/>
    <w:rsid w:val="000B6A78"/>
    <w:rsid w:val="000B7156"/>
    <w:rsid w:val="000B74D2"/>
    <w:rsid w:val="000B768B"/>
    <w:rsid w:val="000C041F"/>
    <w:rsid w:val="000C2A13"/>
    <w:rsid w:val="000C2B7F"/>
    <w:rsid w:val="000C502A"/>
    <w:rsid w:val="000C51B7"/>
    <w:rsid w:val="000C6504"/>
    <w:rsid w:val="000C730B"/>
    <w:rsid w:val="000D1A64"/>
    <w:rsid w:val="000D39BA"/>
    <w:rsid w:val="000D4719"/>
    <w:rsid w:val="000D4F84"/>
    <w:rsid w:val="000D51BC"/>
    <w:rsid w:val="000E0FAE"/>
    <w:rsid w:val="000E21F4"/>
    <w:rsid w:val="000E45D2"/>
    <w:rsid w:val="000E47C6"/>
    <w:rsid w:val="000E4AE0"/>
    <w:rsid w:val="000E4D1A"/>
    <w:rsid w:val="000E5CEE"/>
    <w:rsid w:val="000F01E3"/>
    <w:rsid w:val="000F1D8F"/>
    <w:rsid w:val="000F1F6E"/>
    <w:rsid w:val="000F3ABF"/>
    <w:rsid w:val="000F471D"/>
    <w:rsid w:val="000F5599"/>
    <w:rsid w:val="000F6B57"/>
    <w:rsid w:val="000F7346"/>
    <w:rsid w:val="000F7700"/>
    <w:rsid w:val="000F778F"/>
    <w:rsid w:val="00103CC8"/>
    <w:rsid w:val="00104AE8"/>
    <w:rsid w:val="00106B01"/>
    <w:rsid w:val="00107E64"/>
    <w:rsid w:val="00111EF2"/>
    <w:rsid w:val="0011353C"/>
    <w:rsid w:val="00114CA4"/>
    <w:rsid w:val="00115CD2"/>
    <w:rsid w:val="00116B65"/>
    <w:rsid w:val="001230CB"/>
    <w:rsid w:val="00123C59"/>
    <w:rsid w:val="00124216"/>
    <w:rsid w:val="00124534"/>
    <w:rsid w:val="0012596F"/>
    <w:rsid w:val="00126242"/>
    <w:rsid w:val="0013032D"/>
    <w:rsid w:val="001310AA"/>
    <w:rsid w:val="00131159"/>
    <w:rsid w:val="00131E17"/>
    <w:rsid w:val="00132A99"/>
    <w:rsid w:val="00133857"/>
    <w:rsid w:val="001342BB"/>
    <w:rsid w:val="0013447C"/>
    <w:rsid w:val="00136252"/>
    <w:rsid w:val="0014063C"/>
    <w:rsid w:val="00140A87"/>
    <w:rsid w:val="00141F56"/>
    <w:rsid w:val="00144D4C"/>
    <w:rsid w:val="001510D6"/>
    <w:rsid w:val="001510F2"/>
    <w:rsid w:val="00152844"/>
    <w:rsid w:val="00154087"/>
    <w:rsid w:val="00154523"/>
    <w:rsid w:val="00156ECE"/>
    <w:rsid w:val="00156F16"/>
    <w:rsid w:val="001653F9"/>
    <w:rsid w:val="001656DD"/>
    <w:rsid w:val="00165929"/>
    <w:rsid w:val="00166640"/>
    <w:rsid w:val="00167323"/>
    <w:rsid w:val="001717C3"/>
    <w:rsid w:val="001735AE"/>
    <w:rsid w:val="0017362B"/>
    <w:rsid w:val="00173F15"/>
    <w:rsid w:val="001766F3"/>
    <w:rsid w:val="00180732"/>
    <w:rsid w:val="00181466"/>
    <w:rsid w:val="0018486E"/>
    <w:rsid w:val="001858E4"/>
    <w:rsid w:val="00185EFB"/>
    <w:rsid w:val="00185FFF"/>
    <w:rsid w:val="00186E1B"/>
    <w:rsid w:val="00187E1E"/>
    <w:rsid w:val="00190A84"/>
    <w:rsid w:val="00190BB6"/>
    <w:rsid w:val="00191B90"/>
    <w:rsid w:val="00194644"/>
    <w:rsid w:val="001A02C1"/>
    <w:rsid w:val="001A0912"/>
    <w:rsid w:val="001A19ED"/>
    <w:rsid w:val="001A29D6"/>
    <w:rsid w:val="001A2FD0"/>
    <w:rsid w:val="001A5082"/>
    <w:rsid w:val="001A5D90"/>
    <w:rsid w:val="001A7F10"/>
    <w:rsid w:val="001B0592"/>
    <w:rsid w:val="001B060C"/>
    <w:rsid w:val="001B0837"/>
    <w:rsid w:val="001B5911"/>
    <w:rsid w:val="001C33DC"/>
    <w:rsid w:val="001C37DC"/>
    <w:rsid w:val="001C4209"/>
    <w:rsid w:val="001C5453"/>
    <w:rsid w:val="001D011D"/>
    <w:rsid w:val="001D02FD"/>
    <w:rsid w:val="001D20CC"/>
    <w:rsid w:val="001D425B"/>
    <w:rsid w:val="001D4875"/>
    <w:rsid w:val="001E2740"/>
    <w:rsid w:val="001E4C4A"/>
    <w:rsid w:val="001E6D44"/>
    <w:rsid w:val="001E7BC4"/>
    <w:rsid w:val="001F0CAF"/>
    <w:rsid w:val="001F3EF9"/>
    <w:rsid w:val="001F45A4"/>
    <w:rsid w:val="001F49E9"/>
    <w:rsid w:val="001F4D6D"/>
    <w:rsid w:val="001F57D9"/>
    <w:rsid w:val="001F7364"/>
    <w:rsid w:val="001F7AAF"/>
    <w:rsid w:val="002009DC"/>
    <w:rsid w:val="00201CE2"/>
    <w:rsid w:val="002030FF"/>
    <w:rsid w:val="0020332A"/>
    <w:rsid w:val="0020462A"/>
    <w:rsid w:val="00205B5E"/>
    <w:rsid w:val="00205C02"/>
    <w:rsid w:val="00205FFE"/>
    <w:rsid w:val="0021106D"/>
    <w:rsid w:val="002134AE"/>
    <w:rsid w:val="00220CFC"/>
    <w:rsid w:val="00221144"/>
    <w:rsid w:val="0022666D"/>
    <w:rsid w:val="00226774"/>
    <w:rsid w:val="00226CE6"/>
    <w:rsid w:val="00226D7E"/>
    <w:rsid w:val="0023297C"/>
    <w:rsid w:val="002336AE"/>
    <w:rsid w:val="002339BF"/>
    <w:rsid w:val="0023604B"/>
    <w:rsid w:val="0023729D"/>
    <w:rsid w:val="00240B29"/>
    <w:rsid w:val="00240C6A"/>
    <w:rsid w:val="00240E77"/>
    <w:rsid w:val="00241C78"/>
    <w:rsid w:val="002507E0"/>
    <w:rsid w:val="00250FEE"/>
    <w:rsid w:val="00252C4D"/>
    <w:rsid w:val="00252FDC"/>
    <w:rsid w:val="00254ADB"/>
    <w:rsid w:val="00257232"/>
    <w:rsid w:val="00257D74"/>
    <w:rsid w:val="002629B3"/>
    <w:rsid w:val="00265692"/>
    <w:rsid w:val="00265CED"/>
    <w:rsid w:val="00266C40"/>
    <w:rsid w:val="00267034"/>
    <w:rsid w:val="002676DF"/>
    <w:rsid w:val="00267D28"/>
    <w:rsid w:val="00270E17"/>
    <w:rsid w:val="002722B9"/>
    <w:rsid w:val="00272C4E"/>
    <w:rsid w:val="00274325"/>
    <w:rsid w:val="00274418"/>
    <w:rsid w:val="00274678"/>
    <w:rsid w:val="002759E3"/>
    <w:rsid w:val="002763E5"/>
    <w:rsid w:val="00277AB2"/>
    <w:rsid w:val="00286180"/>
    <w:rsid w:val="00286FD5"/>
    <w:rsid w:val="00291703"/>
    <w:rsid w:val="00291C33"/>
    <w:rsid w:val="00294302"/>
    <w:rsid w:val="00294BF5"/>
    <w:rsid w:val="00295C5F"/>
    <w:rsid w:val="0029600E"/>
    <w:rsid w:val="00296ACE"/>
    <w:rsid w:val="00297364"/>
    <w:rsid w:val="002A0CDC"/>
    <w:rsid w:val="002A0DDF"/>
    <w:rsid w:val="002A0F97"/>
    <w:rsid w:val="002A1833"/>
    <w:rsid w:val="002A216C"/>
    <w:rsid w:val="002A3865"/>
    <w:rsid w:val="002A5064"/>
    <w:rsid w:val="002A5991"/>
    <w:rsid w:val="002A7BD0"/>
    <w:rsid w:val="002B11C8"/>
    <w:rsid w:val="002B23F5"/>
    <w:rsid w:val="002B4687"/>
    <w:rsid w:val="002B4C30"/>
    <w:rsid w:val="002B61CD"/>
    <w:rsid w:val="002B670C"/>
    <w:rsid w:val="002B765C"/>
    <w:rsid w:val="002B796F"/>
    <w:rsid w:val="002C018D"/>
    <w:rsid w:val="002C0A20"/>
    <w:rsid w:val="002C16FE"/>
    <w:rsid w:val="002C2CA2"/>
    <w:rsid w:val="002C2CB1"/>
    <w:rsid w:val="002C546D"/>
    <w:rsid w:val="002C70C5"/>
    <w:rsid w:val="002C73A0"/>
    <w:rsid w:val="002C7DE3"/>
    <w:rsid w:val="002D2930"/>
    <w:rsid w:val="002D2B72"/>
    <w:rsid w:val="002D2C52"/>
    <w:rsid w:val="002D415E"/>
    <w:rsid w:val="002D4CEB"/>
    <w:rsid w:val="002D53B9"/>
    <w:rsid w:val="002E1F80"/>
    <w:rsid w:val="002E3B03"/>
    <w:rsid w:val="002E3D8E"/>
    <w:rsid w:val="002E582B"/>
    <w:rsid w:val="002F0755"/>
    <w:rsid w:val="002F0AE0"/>
    <w:rsid w:val="002F1F8B"/>
    <w:rsid w:val="002F3046"/>
    <w:rsid w:val="002F39A3"/>
    <w:rsid w:val="002F5466"/>
    <w:rsid w:val="002F5CBA"/>
    <w:rsid w:val="002F7105"/>
    <w:rsid w:val="002F721F"/>
    <w:rsid w:val="002F786C"/>
    <w:rsid w:val="002F7C1F"/>
    <w:rsid w:val="00301113"/>
    <w:rsid w:val="003029A5"/>
    <w:rsid w:val="00302CDC"/>
    <w:rsid w:val="00302E15"/>
    <w:rsid w:val="00303C5F"/>
    <w:rsid w:val="003044BE"/>
    <w:rsid w:val="00305BC5"/>
    <w:rsid w:val="003104DD"/>
    <w:rsid w:val="00314374"/>
    <w:rsid w:val="0031474E"/>
    <w:rsid w:val="00317803"/>
    <w:rsid w:val="00320B61"/>
    <w:rsid w:val="00321575"/>
    <w:rsid w:val="00324134"/>
    <w:rsid w:val="00324EFB"/>
    <w:rsid w:val="003261FF"/>
    <w:rsid w:val="003262F3"/>
    <w:rsid w:val="00336A7B"/>
    <w:rsid w:val="003376A1"/>
    <w:rsid w:val="00341CC5"/>
    <w:rsid w:val="00344238"/>
    <w:rsid w:val="003461D8"/>
    <w:rsid w:val="003465B5"/>
    <w:rsid w:val="00347080"/>
    <w:rsid w:val="003505E2"/>
    <w:rsid w:val="00351A6D"/>
    <w:rsid w:val="00357038"/>
    <w:rsid w:val="00357ABC"/>
    <w:rsid w:val="00357DB9"/>
    <w:rsid w:val="0036196B"/>
    <w:rsid w:val="00361A6F"/>
    <w:rsid w:val="00362595"/>
    <w:rsid w:val="00363A0B"/>
    <w:rsid w:val="003667E9"/>
    <w:rsid w:val="00370F5C"/>
    <w:rsid w:val="00372D48"/>
    <w:rsid w:val="003735D9"/>
    <w:rsid w:val="0037448D"/>
    <w:rsid w:val="00376A39"/>
    <w:rsid w:val="003800D8"/>
    <w:rsid w:val="003805CE"/>
    <w:rsid w:val="00381608"/>
    <w:rsid w:val="00383EAA"/>
    <w:rsid w:val="0038543A"/>
    <w:rsid w:val="00386175"/>
    <w:rsid w:val="00390106"/>
    <w:rsid w:val="0039042B"/>
    <w:rsid w:val="003906AD"/>
    <w:rsid w:val="00390E29"/>
    <w:rsid w:val="00390F80"/>
    <w:rsid w:val="00394DA1"/>
    <w:rsid w:val="003A06D5"/>
    <w:rsid w:val="003A1F23"/>
    <w:rsid w:val="003A20F4"/>
    <w:rsid w:val="003A22A1"/>
    <w:rsid w:val="003A5039"/>
    <w:rsid w:val="003A5297"/>
    <w:rsid w:val="003A56EC"/>
    <w:rsid w:val="003B0B23"/>
    <w:rsid w:val="003B77F7"/>
    <w:rsid w:val="003C0082"/>
    <w:rsid w:val="003C0B9E"/>
    <w:rsid w:val="003C1B45"/>
    <w:rsid w:val="003C2F1A"/>
    <w:rsid w:val="003C3449"/>
    <w:rsid w:val="003C54C9"/>
    <w:rsid w:val="003C6218"/>
    <w:rsid w:val="003D11E5"/>
    <w:rsid w:val="003D3519"/>
    <w:rsid w:val="003D5436"/>
    <w:rsid w:val="003D5F0D"/>
    <w:rsid w:val="003D7165"/>
    <w:rsid w:val="003D73A1"/>
    <w:rsid w:val="003E095F"/>
    <w:rsid w:val="003E0CE8"/>
    <w:rsid w:val="003E1313"/>
    <w:rsid w:val="003E214E"/>
    <w:rsid w:val="003E5A6C"/>
    <w:rsid w:val="003E7AF5"/>
    <w:rsid w:val="003E7F98"/>
    <w:rsid w:val="003F235E"/>
    <w:rsid w:val="003F3B27"/>
    <w:rsid w:val="003F3C72"/>
    <w:rsid w:val="003F7078"/>
    <w:rsid w:val="003F7BFC"/>
    <w:rsid w:val="00400A2D"/>
    <w:rsid w:val="0040142E"/>
    <w:rsid w:val="0040176F"/>
    <w:rsid w:val="00405195"/>
    <w:rsid w:val="0040607F"/>
    <w:rsid w:val="00407850"/>
    <w:rsid w:val="004138AA"/>
    <w:rsid w:val="00416665"/>
    <w:rsid w:val="0041696E"/>
    <w:rsid w:val="00416AEF"/>
    <w:rsid w:val="0042180D"/>
    <w:rsid w:val="0042193D"/>
    <w:rsid w:val="00422484"/>
    <w:rsid w:val="004236EA"/>
    <w:rsid w:val="00424F89"/>
    <w:rsid w:val="004262DF"/>
    <w:rsid w:val="00426E2C"/>
    <w:rsid w:val="004273F8"/>
    <w:rsid w:val="00427833"/>
    <w:rsid w:val="00427C76"/>
    <w:rsid w:val="00433B7D"/>
    <w:rsid w:val="0043545A"/>
    <w:rsid w:val="00436B40"/>
    <w:rsid w:val="004375D7"/>
    <w:rsid w:val="00440A24"/>
    <w:rsid w:val="00442676"/>
    <w:rsid w:val="00445FF9"/>
    <w:rsid w:val="00447749"/>
    <w:rsid w:val="004505E9"/>
    <w:rsid w:val="004513A0"/>
    <w:rsid w:val="0045504C"/>
    <w:rsid w:val="004550E1"/>
    <w:rsid w:val="00457653"/>
    <w:rsid w:val="00457A0A"/>
    <w:rsid w:val="00461994"/>
    <w:rsid w:val="00465285"/>
    <w:rsid w:val="0046783C"/>
    <w:rsid w:val="00471088"/>
    <w:rsid w:val="00473DE9"/>
    <w:rsid w:val="004744BD"/>
    <w:rsid w:val="0047511E"/>
    <w:rsid w:val="0047533F"/>
    <w:rsid w:val="0047659C"/>
    <w:rsid w:val="0047761D"/>
    <w:rsid w:val="00485BF3"/>
    <w:rsid w:val="00486B88"/>
    <w:rsid w:val="00490421"/>
    <w:rsid w:val="004917AA"/>
    <w:rsid w:val="004924D2"/>
    <w:rsid w:val="0049618E"/>
    <w:rsid w:val="00496624"/>
    <w:rsid w:val="00497C8C"/>
    <w:rsid w:val="004A5426"/>
    <w:rsid w:val="004A5E40"/>
    <w:rsid w:val="004A68B3"/>
    <w:rsid w:val="004A6948"/>
    <w:rsid w:val="004A6B30"/>
    <w:rsid w:val="004B198C"/>
    <w:rsid w:val="004B2518"/>
    <w:rsid w:val="004B2E84"/>
    <w:rsid w:val="004B52EC"/>
    <w:rsid w:val="004B6829"/>
    <w:rsid w:val="004B727F"/>
    <w:rsid w:val="004C0327"/>
    <w:rsid w:val="004C041D"/>
    <w:rsid w:val="004C07C8"/>
    <w:rsid w:val="004C1349"/>
    <w:rsid w:val="004C258C"/>
    <w:rsid w:val="004C2EE9"/>
    <w:rsid w:val="004C43BE"/>
    <w:rsid w:val="004C5383"/>
    <w:rsid w:val="004C6D3D"/>
    <w:rsid w:val="004C7263"/>
    <w:rsid w:val="004D1283"/>
    <w:rsid w:val="004D1DFE"/>
    <w:rsid w:val="004D3C7B"/>
    <w:rsid w:val="004D55C8"/>
    <w:rsid w:val="004D6845"/>
    <w:rsid w:val="004E2EF9"/>
    <w:rsid w:val="004E2F59"/>
    <w:rsid w:val="004E3AF0"/>
    <w:rsid w:val="004E3C60"/>
    <w:rsid w:val="004E5E8B"/>
    <w:rsid w:val="004E6003"/>
    <w:rsid w:val="004E7361"/>
    <w:rsid w:val="004F2A21"/>
    <w:rsid w:val="004F2FF2"/>
    <w:rsid w:val="004F312D"/>
    <w:rsid w:val="004F39AC"/>
    <w:rsid w:val="004F4BD4"/>
    <w:rsid w:val="004F51A1"/>
    <w:rsid w:val="004F55D2"/>
    <w:rsid w:val="004F61A1"/>
    <w:rsid w:val="004F6B3B"/>
    <w:rsid w:val="004F6D5F"/>
    <w:rsid w:val="005021D1"/>
    <w:rsid w:val="00502628"/>
    <w:rsid w:val="00503B6F"/>
    <w:rsid w:val="00505C16"/>
    <w:rsid w:val="00512B8F"/>
    <w:rsid w:val="00514A05"/>
    <w:rsid w:val="005156E1"/>
    <w:rsid w:val="00517BAF"/>
    <w:rsid w:val="00517F12"/>
    <w:rsid w:val="00520AEC"/>
    <w:rsid w:val="005213B5"/>
    <w:rsid w:val="0052150C"/>
    <w:rsid w:val="0052184E"/>
    <w:rsid w:val="0052312F"/>
    <w:rsid w:val="0052399B"/>
    <w:rsid w:val="005247D6"/>
    <w:rsid w:val="00526A8C"/>
    <w:rsid w:val="00531E7F"/>
    <w:rsid w:val="005370E8"/>
    <w:rsid w:val="005420E7"/>
    <w:rsid w:val="005443CF"/>
    <w:rsid w:val="005447D7"/>
    <w:rsid w:val="00544C6B"/>
    <w:rsid w:val="00546927"/>
    <w:rsid w:val="00550063"/>
    <w:rsid w:val="0055226B"/>
    <w:rsid w:val="00552873"/>
    <w:rsid w:val="00556122"/>
    <w:rsid w:val="005563E9"/>
    <w:rsid w:val="0055758F"/>
    <w:rsid w:val="0056074C"/>
    <w:rsid w:val="00560A22"/>
    <w:rsid w:val="00560F94"/>
    <w:rsid w:val="0056126D"/>
    <w:rsid w:val="00561C9B"/>
    <w:rsid w:val="00561DC0"/>
    <w:rsid w:val="00562CDA"/>
    <w:rsid w:val="00563302"/>
    <w:rsid w:val="00563ECC"/>
    <w:rsid w:val="00564FDB"/>
    <w:rsid w:val="00565050"/>
    <w:rsid w:val="005650A0"/>
    <w:rsid w:val="0057253D"/>
    <w:rsid w:val="005737C8"/>
    <w:rsid w:val="00573830"/>
    <w:rsid w:val="00580715"/>
    <w:rsid w:val="00582DC4"/>
    <w:rsid w:val="005857EA"/>
    <w:rsid w:val="00590C57"/>
    <w:rsid w:val="005930AE"/>
    <w:rsid w:val="005941AB"/>
    <w:rsid w:val="00595B7F"/>
    <w:rsid w:val="00597B01"/>
    <w:rsid w:val="005A1B12"/>
    <w:rsid w:val="005A45A7"/>
    <w:rsid w:val="005A528D"/>
    <w:rsid w:val="005A55FA"/>
    <w:rsid w:val="005B4CA8"/>
    <w:rsid w:val="005C0D5F"/>
    <w:rsid w:val="005C0DB9"/>
    <w:rsid w:val="005C22FB"/>
    <w:rsid w:val="005C3AA3"/>
    <w:rsid w:val="005C3FB4"/>
    <w:rsid w:val="005C4A44"/>
    <w:rsid w:val="005D1AB6"/>
    <w:rsid w:val="005D4503"/>
    <w:rsid w:val="005D5572"/>
    <w:rsid w:val="005E20E4"/>
    <w:rsid w:val="005E359A"/>
    <w:rsid w:val="005E524F"/>
    <w:rsid w:val="005E59DB"/>
    <w:rsid w:val="005E625B"/>
    <w:rsid w:val="005E70A3"/>
    <w:rsid w:val="005F06D2"/>
    <w:rsid w:val="005F2EF9"/>
    <w:rsid w:val="005F4251"/>
    <w:rsid w:val="005F7D18"/>
    <w:rsid w:val="00600DCF"/>
    <w:rsid w:val="00601EEA"/>
    <w:rsid w:val="00602671"/>
    <w:rsid w:val="0060275D"/>
    <w:rsid w:val="006042C3"/>
    <w:rsid w:val="0060525E"/>
    <w:rsid w:val="00605427"/>
    <w:rsid w:val="0060630A"/>
    <w:rsid w:val="00606D1B"/>
    <w:rsid w:val="00607746"/>
    <w:rsid w:val="00614151"/>
    <w:rsid w:val="006145B9"/>
    <w:rsid w:val="006173DD"/>
    <w:rsid w:val="0061749D"/>
    <w:rsid w:val="00617FC5"/>
    <w:rsid w:val="00621405"/>
    <w:rsid w:val="006215CF"/>
    <w:rsid w:val="00625ADB"/>
    <w:rsid w:val="0063044A"/>
    <w:rsid w:val="006304BD"/>
    <w:rsid w:val="00633B1E"/>
    <w:rsid w:val="00634F48"/>
    <w:rsid w:val="00635E39"/>
    <w:rsid w:val="006367B1"/>
    <w:rsid w:val="00637515"/>
    <w:rsid w:val="00642A47"/>
    <w:rsid w:val="006438BA"/>
    <w:rsid w:val="00645218"/>
    <w:rsid w:val="00645574"/>
    <w:rsid w:val="00645BEA"/>
    <w:rsid w:val="00646ED0"/>
    <w:rsid w:val="00647D3E"/>
    <w:rsid w:val="006500F1"/>
    <w:rsid w:val="00650666"/>
    <w:rsid w:val="00653D48"/>
    <w:rsid w:val="00653F4C"/>
    <w:rsid w:val="0065410A"/>
    <w:rsid w:val="00654A69"/>
    <w:rsid w:val="0065619B"/>
    <w:rsid w:val="006566C9"/>
    <w:rsid w:val="00656987"/>
    <w:rsid w:val="006576AC"/>
    <w:rsid w:val="0065777C"/>
    <w:rsid w:val="00660F82"/>
    <w:rsid w:val="0066295C"/>
    <w:rsid w:val="0066296A"/>
    <w:rsid w:val="00663DED"/>
    <w:rsid w:val="00666998"/>
    <w:rsid w:val="0066747F"/>
    <w:rsid w:val="006701E3"/>
    <w:rsid w:val="00670622"/>
    <w:rsid w:val="00671A28"/>
    <w:rsid w:val="006720A4"/>
    <w:rsid w:val="00673D2D"/>
    <w:rsid w:val="00674445"/>
    <w:rsid w:val="0067459D"/>
    <w:rsid w:val="006746EE"/>
    <w:rsid w:val="00676F47"/>
    <w:rsid w:val="0067715C"/>
    <w:rsid w:val="00677A33"/>
    <w:rsid w:val="00680842"/>
    <w:rsid w:val="00680E5D"/>
    <w:rsid w:val="00682234"/>
    <w:rsid w:val="00682B19"/>
    <w:rsid w:val="00684A27"/>
    <w:rsid w:val="00686DDA"/>
    <w:rsid w:val="00687F6C"/>
    <w:rsid w:val="00690D47"/>
    <w:rsid w:val="00691239"/>
    <w:rsid w:val="00695BC6"/>
    <w:rsid w:val="006966D9"/>
    <w:rsid w:val="00696AAF"/>
    <w:rsid w:val="006977A6"/>
    <w:rsid w:val="006978B2"/>
    <w:rsid w:val="006A00C8"/>
    <w:rsid w:val="006A23D7"/>
    <w:rsid w:val="006A52E0"/>
    <w:rsid w:val="006A668F"/>
    <w:rsid w:val="006B1D4C"/>
    <w:rsid w:val="006B2952"/>
    <w:rsid w:val="006B3196"/>
    <w:rsid w:val="006B3E4E"/>
    <w:rsid w:val="006C74CA"/>
    <w:rsid w:val="006C7E69"/>
    <w:rsid w:val="006D2B07"/>
    <w:rsid w:val="006D4DA5"/>
    <w:rsid w:val="006D52FA"/>
    <w:rsid w:val="006D5DEA"/>
    <w:rsid w:val="006D712D"/>
    <w:rsid w:val="006E0A30"/>
    <w:rsid w:val="006E15AD"/>
    <w:rsid w:val="006E1688"/>
    <w:rsid w:val="006E1B0F"/>
    <w:rsid w:val="006E1F3B"/>
    <w:rsid w:val="006E2892"/>
    <w:rsid w:val="006E4746"/>
    <w:rsid w:val="006E4FA5"/>
    <w:rsid w:val="006E6B81"/>
    <w:rsid w:val="006F0D45"/>
    <w:rsid w:val="006F33E4"/>
    <w:rsid w:val="006F3461"/>
    <w:rsid w:val="006F58BD"/>
    <w:rsid w:val="007025B8"/>
    <w:rsid w:val="00706BBF"/>
    <w:rsid w:val="00711C5A"/>
    <w:rsid w:val="00713EBB"/>
    <w:rsid w:val="00714DDF"/>
    <w:rsid w:val="00715382"/>
    <w:rsid w:val="00715F5B"/>
    <w:rsid w:val="00716AD1"/>
    <w:rsid w:val="00717562"/>
    <w:rsid w:val="00721104"/>
    <w:rsid w:val="0072423F"/>
    <w:rsid w:val="00724B88"/>
    <w:rsid w:val="007302DA"/>
    <w:rsid w:val="00731392"/>
    <w:rsid w:val="00733511"/>
    <w:rsid w:val="007339F5"/>
    <w:rsid w:val="00734DDF"/>
    <w:rsid w:val="007407F5"/>
    <w:rsid w:val="00742302"/>
    <w:rsid w:val="00742721"/>
    <w:rsid w:val="00743A87"/>
    <w:rsid w:val="00744157"/>
    <w:rsid w:val="007446DB"/>
    <w:rsid w:val="00744EE1"/>
    <w:rsid w:val="0074579C"/>
    <w:rsid w:val="007460A5"/>
    <w:rsid w:val="00746273"/>
    <w:rsid w:val="0074751B"/>
    <w:rsid w:val="00747881"/>
    <w:rsid w:val="00747E39"/>
    <w:rsid w:val="0075048C"/>
    <w:rsid w:val="00751E32"/>
    <w:rsid w:val="00753735"/>
    <w:rsid w:val="00755B45"/>
    <w:rsid w:val="00764CAD"/>
    <w:rsid w:val="007651DD"/>
    <w:rsid w:val="00765B92"/>
    <w:rsid w:val="00766F77"/>
    <w:rsid w:val="00767050"/>
    <w:rsid w:val="00767FED"/>
    <w:rsid w:val="0077049D"/>
    <w:rsid w:val="0077106E"/>
    <w:rsid w:val="00773E96"/>
    <w:rsid w:val="00774840"/>
    <w:rsid w:val="00774BE8"/>
    <w:rsid w:val="00780307"/>
    <w:rsid w:val="0078116A"/>
    <w:rsid w:val="007818E2"/>
    <w:rsid w:val="00781A9E"/>
    <w:rsid w:val="00782429"/>
    <w:rsid w:val="00783DC6"/>
    <w:rsid w:val="00784455"/>
    <w:rsid w:val="00785AC4"/>
    <w:rsid w:val="00786C99"/>
    <w:rsid w:val="00790A38"/>
    <w:rsid w:val="0079141F"/>
    <w:rsid w:val="00792E62"/>
    <w:rsid w:val="00795157"/>
    <w:rsid w:val="007963C4"/>
    <w:rsid w:val="007A2DBA"/>
    <w:rsid w:val="007A4582"/>
    <w:rsid w:val="007A7C1E"/>
    <w:rsid w:val="007A7FE4"/>
    <w:rsid w:val="007B163B"/>
    <w:rsid w:val="007B3880"/>
    <w:rsid w:val="007B55C5"/>
    <w:rsid w:val="007B5907"/>
    <w:rsid w:val="007B5D7C"/>
    <w:rsid w:val="007B605F"/>
    <w:rsid w:val="007B7F50"/>
    <w:rsid w:val="007B7F87"/>
    <w:rsid w:val="007C0713"/>
    <w:rsid w:val="007C344B"/>
    <w:rsid w:val="007C70EB"/>
    <w:rsid w:val="007D0E0E"/>
    <w:rsid w:val="007D0E62"/>
    <w:rsid w:val="007D2191"/>
    <w:rsid w:val="007D43E3"/>
    <w:rsid w:val="007D455C"/>
    <w:rsid w:val="007D47C4"/>
    <w:rsid w:val="007D4CFE"/>
    <w:rsid w:val="007D6351"/>
    <w:rsid w:val="007D63F7"/>
    <w:rsid w:val="007D6F92"/>
    <w:rsid w:val="007E324D"/>
    <w:rsid w:val="007E4B19"/>
    <w:rsid w:val="007F04DE"/>
    <w:rsid w:val="007F0A23"/>
    <w:rsid w:val="007F32D6"/>
    <w:rsid w:val="007F45B2"/>
    <w:rsid w:val="007F617B"/>
    <w:rsid w:val="007F6265"/>
    <w:rsid w:val="00801391"/>
    <w:rsid w:val="00802EEC"/>
    <w:rsid w:val="00804428"/>
    <w:rsid w:val="00804B6E"/>
    <w:rsid w:val="0080629C"/>
    <w:rsid w:val="00806C14"/>
    <w:rsid w:val="00807BAB"/>
    <w:rsid w:val="0081399F"/>
    <w:rsid w:val="00813FFE"/>
    <w:rsid w:val="00814236"/>
    <w:rsid w:val="00814690"/>
    <w:rsid w:val="00814E9F"/>
    <w:rsid w:val="00815200"/>
    <w:rsid w:val="00815639"/>
    <w:rsid w:val="0081757C"/>
    <w:rsid w:val="008222BA"/>
    <w:rsid w:val="00823372"/>
    <w:rsid w:val="00823DA5"/>
    <w:rsid w:val="00823E34"/>
    <w:rsid w:val="00824B57"/>
    <w:rsid w:val="00824DA2"/>
    <w:rsid w:val="00827336"/>
    <w:rsid w:val="00827641"/>
    <w:rsid w:val="00827CBE"/>
    <w:rsid w:val="00827F75"/>
    <w:rsid w:val="00830494"/>
    <w:rsid w:val="008316BD"/>
    <w:rsid w:val="00832161"/>
    <w:rsid w:val="00832B02"/>
    <w:rsid w:val="00833BCC"/>
    <w:rsid w:val="00835682"/>
    <w:rsid w:val="00836838"/>
    <w:rsid w:val="00841375"/>
    <w:rsid w:val="0084181E"/>
    <w:rsid w:val="008441B1"/>
    <w:rsid w:val="0085047C"/>
    <w:rsid w:val="00850FCE"/>
    <w:rsid w:val="00854E76"/>
    <w:rsid w:val="00855500"/>
    <w:rsid w:val="008555B4"/>
    <w:rsid w:val="0086395D"/>
    <w:rsid w:val="00864AEC"/>
    <w:rsid w:val="008651C8"/>
    <w:rsid w:val="00865C30"/>
    <w:rsid w:val="00865E82"/>
    <w:rsid w:val="00867135"/>
    <w:rsid w:val="008676C5"/>
    <w:rsid w:val="00867900"/>
    <w:rsid w:val="0087023F"/>
    <w:rsid w:val="008703E8"/>
    <w:rsid w:val="0087052E"/>
    <w:rsid w:val="00870E2F"/>
    <w:rsid w:val="00873A0A"/>
    <w:rsid w:val="008751C6"/>
    <w:rsid w:val="0088017B"/>
    <w:rsid w:val="0088187F"/>
    <w:rsid w:val="00882BEB"/>
    <w:rsid w:val="00883354"/>
    <w:rsid w:val="00883534"/>
    <w:rsid w:val="008850D6"/>
    <w:rsid w:val="00885D32"/>
    <w:rsid w:val="00887517"/>
    <w:rsid w:val="00892A41"/>
    <w:rsid w:val="008972A7"/>
    <w:rsid w:val="008A2908"/>
    <w:rsid w:val="008A5F8D"/>
    <w:rsid w:val="008A7CC2"/>
    <w:rsid w:val="008B44D2"/>
    <w:rsid w:val="008B5BFB"/>
    <w:rsid w:val="008B6C70"/>
    <w:rsid w:val="008B73B9"/>
    <w:rsid w:val="008C15D2"/>
    <w:rsid w:val="008C28EC"/>
    <w:rsid w:val="008C2907"/>
    <w:rsid w:val="008C655B"/>
    <w:rsid w:val="008C6F3A"/>
    <w:rsid w:val="008D068D"/>
    <w:rsid w:val="008D1116"/>
    <w:rsid w:val="008D5319"/>
    <w:rsid w:val="008D5B6D"/>
    <w:rsid w:val="008D62CC"/>
    <w:rsid w:val="008D6A78"/>
    <w:rsid w:val="008E484C"/>
    <w:rsid w:val="008E6ADC"/>
    <w:rsid w:val="008F40DA"/>
    <w:rsid w:val="008F5236"/>
    <w:rsid w:val="008F5863"/>
    <w:rsid w:val="008F69BC"/>
    <w:rsid w:val="008F6BFF"/>
    <w:rsid w:val="00900A4C"/>
    <w:rsid w:val="00903CB7"/>
    <w:rsid w:val="00905048"/>
    <w:rsid w:val="00905612"/>
    <w:rsid w:val="0090638F"/>
    <w:rsid w:val="00906DC5"/>
    <w:rsid w:val="00907342"/>
    <w:rsid w:val="009076DC"/>
    <w:rsid w:val="00911720"/>
    <w:rsid w:val="00912793"/>
    <w:rsid w:val="00915677"/>
    <w:rsid w:val="00915D3A"/>
    <w:rsid w:val="009160DD"/>
    <w:rsid w:val="0091745F"/>
    <w:rsid w:val="00921B52"/>
    <w:rsid w:val="00922905"/>
    <w:rsid w:val="00922DBB"/>
    <w:rsid w:val="009270B6"/>
    <w:rsid w:val="00931857"/>
    <w:rsid w:val="0093266F"/>
    <w:rsid w:val="00933A24"/>
    <w:rsid w:val="0093686B"/>
    <w:rsid w:val="009375AA"/>
    <w:rsid w:val="0094024A"/>
    <w:rsid w:val="00942EF7"/>
    <w:rsid w:val="00944913"/>
    <w:rsid w:val="00945585"/>
    <w:rsid w:val="00945765"/>
    <w:rsid w:val="00945C68"/>
    <w:rsid w:val="00951476"/>
    <w:rsid w:val="00952814"/>
    <w:rsid w:val="00952950"/>
    <w:rsid w:val="00954A40"/>
    <w:rsid w:val="00960715"/>
    <w:rsid w:val="009629B9"/>
    <w:rsid w:val="00964508"/>
    <w:rsid w:val="00964CB1"/>
    <w:rsid w:val="0096697F"/>
    <w:rsid w:val="00970D2F"/>
    <w:rsid w:val="00970DE2"/>
    <w:rsid w:val="0097112E"/>
    <w:rsid w:val="009748CC"/>
    <w:rsid w:val="00974A8E"/>
    <w:rsid w:val="00976BC3"/>
    <w:rsid w:val="00977C5A"/>
    <w:rsid w:val="00980360"/>
    <w:rsid w:val="00980464"/>
    <w:rsid w:val="00984E5D"/>
    <w:rsid w:val="00986156"/>
    <w:rsid w:val="00986692"/>
    <w:rsid w:val="00987A9C"/>
    <w:rsid w:val="00987C4A"/>
    <w:rsid w:val="009901F6"/>
    <w:rsid w:val="00990AC1"/>
    <w:rsid w:val="00991B78"/>
    <w:rsid w:val="00991DFD"/>
    <w:rsid w:val="00991F16"/>
    <w:rsid w:val="00994616"/>
    <w:rsid w:val="00995E04"/>
    <w:rsid w:val="0099695F"/>
    <w:rsid w:val="00996D7A"/>
    <w:rsid w:val="009A3330"/>
    <w:rsid w:val="009A3C52"/>
    <w:rsid w:val="009A4922"/>
    <w:rsid w:val="009A5E70"/>
    <w:rsid w:val="009A6F20"/>
    <w:rsid w:val="009B02E7"/>
    <w:rsid w:val="009B0FA7"/>
    <w:rsid w:val="009B2B3D"/>
    <w:rsid w:val="009B2B9D"/>
    <w:rsid w:val="009B7945"/>
    <w:rsid w:val="009B7DEF"/>
    <w:rsid w:val="009C0677"/>
    <w:rsid w:val="009C1C78"/>
    <w:rsid w:val="009C1EBD"/>
    <w:rsid w:val="009C5871"/>
    <w:rsid w:val="009C7F7D"/>
    <w:rsid w:val="009D1711"/>
    <w:rsid w:val="009D1D1C"/>
    <w:rsid w:val="009D23FB"/>
    <w:rsid w:val="009D248D"/>
    <w:rsid w:val="009D4552"/>
    <w:rsid w:val="009D7C51"/>
    <w:rsid w:val="009D7CE9"/>
    <w:rsid w:val="009E0B1A"/>
    <w:rsid w:val="009E562E"/>
    <w:rsid w:val="009E5705"/>
    <w:rsid w:val="009E6935"/>
    <w:rsid w:val="009E6A4C"/>
    <w:rsid w:val="009F10D4"/>
    <w:rsid w:val="009F2696"/>
    <w:rsid w:val="009F30CA"/>
    <w:rsid w:val="009F30FF"/>
    <w:rsid w:val="009F3CBF"/>
    <w:rsid w:val="009F58DD"/>
    <w:rsid w:val="009F71E6"/>
    <w:rsid w:val="009F7AE6"/>
    <w:rsid w:val="00A00021"/>
    <w:rsid w:val="00A005D2"/>
    <w:rsid w:val="00A00EAC"/>
    <w:rsid w:val="00A03984"/>
    <w:rsid w:val="00A070B4"/>
    <w:rsid w:val="00A10939"/>
    <w:rsid w:val="00A10BF9"/>
    <w:rsid w:val="00A1574F"/>
    <w:rsid w:val="00A1656B"/>
    <w:rsid w:val="00A1691C"/>
    <w:rsid w:val="00A17A23"/>
    <w:rsid w:val="00A20035"/>
    <w:rsid w:val="00A219F2"/>
    <w:rsid w:val="00A22C2E"/>
    <w:rsid w:val="00A23CAD"/>
    <w:rsid w:val="00A24ACE"/>
    <w:rsid w:val="00A2554D"/>
    <w:rsid w:val="00A26CD6"/>
    <w:rsid w:val="00A271B8"/>
    <w:rsid w:val="00A302B4"/>
    <w:rsid w:val="00A30448"/>
    <w:rsid w:val="00A3095D"/>
    <w:rsid w:val="00A318F7"/>
    <w:rsid w:val="00A33532"/>
    <w:rsid w:val="00A33DDF"/>
    <w:rsid w:val="00A35498"/>
    <w:rsid w:val="00A36E1C"/>
    <w:rsid w:val="00A415DB"/>
    <w:rsid w:val="00A4184A"/>
    <w:rsid w:val="00A43EAB"/>
    <w:rsid w:val="00A4556C"/>
    <w:rsid w:val="00A46D5E"/>
    <w:rsid w:val="00A51729"/>
    <w:rsid w:val="00A55303"/>
    <w:rsid w:val="00A5532E"/>
    <w:rsid w:val="00A57C89"/>
    <w:rsid w:val="00A6064C"/>
    <w:rsid w:val="00A61FF4"/>
    <w:rsid w:val="00A626E6"/>
    <w:rsid w:val="00A63085"/>
    <w:rsid w:val="00A63A01"/>
    <w:rsid w:val="00A70301"/>
    <w:rsid w:val="00A7589B"/>
    <w:rsid w:val="00A80F40"/>
    <w:rsid w:val="00A8106B"/>
    <w:rsid w:val="00A81A0B"/>
    <w:rsid w:val="00A827BB"/>
    <w:rsid w:val="00A8586A"/>
    <w:rsid w:val="00A867E9"/>
    <w:rsid w:val="00A905DE"/>
    <w:rsid w:val="00A907EB"/>
    <w:rsid w:val="00A910A4"/>
    <w:rsid w:val="00A916C2"/>
    <w:rsid w:val="00A9235F"/>
    <w:rsid w:val="00A926EE"/>
    <w:rsid w:val="00AA0E9B"/>
    <w:rsid w:val="00AA3BA0"/>
    <w:rsid w:val="00AA4325"/>
    <w:rsid w:val="00AA4F90"/>
    <w:rsid w:val="00AB3707"/>
    <w:rsid w:val="00AB45E4"/>
    <w:rsid w:val="00AB5124"/>
    <w:rsid w:val="00AB5294"/>
    <w:rsid w:val="00AB61EC"/>
    <w:rsid w:val="00AC0D76"/>
    <w:rsid w:val="00AC107A"/>
    <w:rsid w:val="00AC5800"/>
    <w:rsid w:val="00AD5D87"/>
    <w:rsid w:val="00AE00C3"/>
    <w:rsid w:val="00AE0195"/>
    <w:rsid w:val="00AE250D"/>
    <w:rsid w:val="00AE2F97"/>
    <w:rsid w:val="00AE36C4"/>
    <w:rsid w:val="00AE5C3B"/>
    <w:rsid w:val="00AE5F08"/>
    <w:rsid w:val="00AF12BA"/>
    <w:rsid w:val="00AF22C7"/>
    <w:rsid w:val="00AF2718"/>
    <w:rsid w:val="00AF49FA"/>
    <w:rsid w:val="00AF72DF"/>
    <w:rsid w:val="00AF73F8"/>
    <w:rsid w:val="00AF7B0A"/>
    <w:rsid w:val="00AF7EBF"/>
    <w:rsid w:val="00B06B9B"/>
    <w:rsid w:val="00B06EA2"/>
    <w:rsid w:val="00B12CFE"/>
    <w:rsid w:val="00B131E0"/>
    <w:rsid w:val="00B14084"/>
    <w:rsid w:val="00B14D10"/>
    <w:rsid w:val="00B1506D"/>
    <w:rsid w:val="00B20310"/>
    <w:rsid w:val="00B24557"/>
    <w:rsid w:val="00B32D12"/>
    <w:rsid w:val="00B334E5"/>
    <w:rsid w:val="00B33778"/>
    <w:rsid w:val="00B34250"/>
    <w:rsid w:val="00B40BB9"/>
    <w:rsid w:val="00B420A1"/>
    <w:rsid w:val="00B432FC"/>
    <w:rsid w:val="00B44D2F"/>
    <w:rsid w:val="00B46D6F"/>
    <w:rsid w:val="00B5032B"/>
    <w:rsid w:val="00B50C50"/>
    <w:rsid w:val="00B50E3C"/>
    <w:rsid w:val="00B5137C"/>
    <w:rsid w:val="00B5252A"/>
    <w:rsid w:val="00B52B2E"/>
    <w:rsid w:val="00B536E3"/>
    <w:rsid w:val="00B5458C"/>
    <w:rsid w:val="00B554C6"/>
    <w:rsid w:val="00B56177"/>
    <w:rsid w:val="00B6074C"/>
    <w:rsid w:val="00B61826"/>
    <w:rsid w:val="00B61945"/>
    <w:rsid w:val="00B64158"/>
    <w:rsid w:val="00B65F61"/>
    <w:rsid w:val="00B70414"/>
    <w:rsid w:val="00B72D5A"/>
    <w:rsid w:val="00B77570"/>
    <w:rsid w:val="00B82046"/>
    <w:rsid w:val="00B840B9"/>
    <w:rsid w:val="00B84BA0"/>
    <w:rsid w:val="00B84BE7"/>
    <w:rsid w:val="00B856DC"/>
    <w:rsid w:val="00B9595D"/>
    <w:rsid w:val="00B971CE"/>
    <w:rsid w:val="00BA0D53"/>
    <w:rsid w:val="00BA0EB7"/>
    <w:rsid w:val="00BA12F2"/>
    <w:rsid w:val="00BA1B7A"/>
    <w:rsid w:val="00BA2FDB"/>
    <w:rsid w:val="00BA414B"/>
    <w:rsid w:val="00BA6BD7"/>
    <w:rsid w:val="00BA7812"/>
    <w:rsid w:val="00BA7BB0"/>
    <w:rsid w:val="00BB0BAD"/>
    <w:rsid w:val="00BB18F5"/>
    <w:rsid w:val="00BB650D"/>
    <w:rsid w:val="00BB6DB1"/>
    <w:rsid w:val="00BB771E"/>
    <w:rsid w:val="00BD0B37"/>
    <w:rsid w:val="00BD3A83"/>
    <w:rsid w:val="00BD4839"/>
    <w:rsid w:val="00BD594C"/>
    <w:rsid w:val="00BD5E11"/>
    <w:rsid w:val="00BD7743"/>
    <w:rsid w:val="00BE0331"/>
    <w:rsid w:val="00BE08E3"/>
    <w:rsid w:val="00BE672E"/>
    <w:rsid w:val="00BF22D7"/>
    <w:rsid w:val="00BF342F"/>
    <w:rsid w:val="00BF5983"/>
    <w:rsid w:val="00C00A63"/>
    <w:rsid w:val="00C01AD3"/>
    <w:rsid w:val="00C03C70"/>
    <w:rsid w:val="00C04682"/>
    <w:rsid w:val="00C06CBA"/>
    <w:rsid w:val="00C10C51"/>
    <w:rsid w:val="00C11EF7"/>
    <w:rsid w:val="00C1219E"/>
    <w:rsid w:val="00C13FEF"/>
    <w:rsid w:val="00C16476"/>
    <w:rsid w:val="00C17C20"/>
    <w:rsid w:val="00C20D9B"/>
    <w:rsid w:val="00C2118E"/>
    <w:rsid w:val="00C25B1B"/>
    <w:rsid w:val="00C27411"/>
    <w:rsid w:val="00C318E2"/>
    <w:rsid w:val="00C323FA"/>
    <w:rsid w:val="00C338AD"/>
    <w:rsid w:val="00C33BC3"/>
    <w:rsid w:val="00C35208"/>
    <w:rsid w:val="00C3660C"/>
    <w:rsid w:val="00C374F2"/>
    <w:rsid w:val="00C37CBD"/>
    <w:rsid w:val="00C41E6E"/>
    <w:rsid w:val="00C4443B"/>
    <w:rsid w:val="00C456BC"/>
    <w:rsid w:val="00C46EE6"/>
    <w:rsid w:val="00C50D26"/>
    <w:rsid w:val="00C51475"/>
    <w:rsid w:val="00C5629B"/>
    <w:rsid w:val="00C56E16"/>
    <w:rsid w:val="00C56F20"/>
    <w:rsid w:val="00C57D6A"/>
    <w:rsid w:val="00C600A1"/>
    <w:rsid w:val="00C6151D"/>
    <w:rsid w:val="00C63527"/>
    <w:rsid w:val="00C63E7C"/>
    <w:rsid w:val="00C64175"/>
    <w:rsid w:val="00C647DF"/>
    <w:rsid w:val="00C64D77"/>
    <w:rsid w:val="00C65C98"/>
    <w:rsid w:val="00C66406"/>
    <w:rsid w:val="00C67143"/>
    <w:rsid w:val="00C708BB"/>
    <w:rsid w:val="00C708E1"/>
    <w:rsid w:val="00C7299C"/>
    <w:rsid w:val="00C741F8"/>
    <w:rsid w:val="00C7477C"/>
    <w:rsid w:val="00C77371"/>
    <w:rsid w:val="00C8081D"/>
    <w:rsid w:val="00C8355C"/>
    <w:rsid w:val="00C835E8"/>
    <w:rsid w:val="00C8407F"/>
    <w:rsid w:val="00C87290"/>
    <w:rsid w:val="00C87C59"/>
    <w:rsid w:val="00C9079F"/>
    <w:rsid w:val="00C91C5B"/>
    <w:rsid w:val="00C91E35"/>
    <w:rsid w:val="00C92F9C"/>
    <w:rsid w:val="00C935D1"/>
    <w:rsid w:val="00C93E21"/>
    <w:rsid w:val="00C958FC"/>
    <w:rsid w:val="00C971BD"/>
    <w:rsid w:val="00CA2058"/>
    <w:rsid w:val="00CA26A3"/>
    <w:rsid w:val="00CA2781"/>
    <w:rsid w:val="00CA5E6C"/>
    <w:rsid w:val="00CB0201"/>
    <w:rsid w:val="00CB0890"/>
    <w:rsid w:val="00CB0D88"/>
    <w:rsid w:val="00CB14A2"/>
    <w:rsid w:val="00CB1C1A"/>
    <w:rsid w:val="00CB1CD8"/>
    <w:rsid w:val="00CB383C"/>
    <w:rsid w:val="00CB5C93"/>
    <w:rsid w:val="00CB7E0A"/>
    <w:rsid w:val="00CC1361"/>
    <w:rsid w:val="00CC23B8"/>
    <w:rsid w:val="00CC2550"/>
    <w:rsid w:val="00CC3BDB"/>
    <w:rsid w:val="00CC4FCD"/>
    <w:rsid w:val="00CC580A"/>
    <w:rsid w:val="00CC66AD"/>
    <w:rsid w:val="00CC68B7"/>
    <w:rsid w:val="00CD0415"/>
    <w:rsid w:val="00CD17AA"/>
    <w:rsid w:val="00CD1B92"/>
    <w:rsid w:val="00CE09C6"/>
    <w:rsid w:val="00CE403F"/>
    <w:rsid w:val="00CE437E"/>
    <w:rsid w:val="00CE7AC3"/>
    <w:rsid w:val="00CE7F31"/>
    <w:rsid w:val="00CF0671"/>
    <w:rsid w:val="00CF636C"/>
    <w:rsid w:val="00CF68A7"/>
    <w:rsid w:val="00CF72EA"/>
    <w:rsid w:val="00D035BC"/>
    <w:rsid w:val="00D041D1"/>
    <w:rsid w:val="00D05410"/>
    <w:rsid w:val="00D05798"/>
    <w:rsid w:val="00D064F0"/>
    <w:rsid w:val="00D07DA7"/>
    <w:rsid w:val="00D10863"/>
    <w:rsid w:val="00D10BB1"/>
    <w:rsid w:val="00D10CC2"/>
    <w:rsid w:val="00D11699"/>
    <w:rsid w:val="00D11C11"/>
    <w:rsid w:val="00D12C8E"/>
    <w:rsid w:val="00D13580"/>
    <w:rsid w:val="00D13CCD"/>
    <w:rsid w:val="00D1425E"/>
    <w:rsid w:val="00D1714F"/>
    <w:rsid w:val="00D218EC"/>
    <w:rsid w:val="00D2319D"/>
    <w:rsid w:val="00D24A89"/>
    <w:rsid w:val="00D25665"/>
    <w:rsid w:val="00D263E6"/>
    <w:rsid w:val="00D26918"/>
    <w:rsid w:val="00D2717D"/>
    <w:rsid w:val="00D272DC"/>
    <w:rsid w:val="00D30E26"/>
    <w:rsid w:val="00D328B2"/>
    <w:rsid w:val="00D35A95"/>
    <w:rsid w:val="00D367E7"/>
    <w:rsid w:val="00D3785F"/>
    <w:rsid w:val="00D37A4F"/>
    <w:rsid w:val="00D4135F"/>
    <w:rsid w:val="00D43B8C"/>
    <w:rsid w:val="00D44C0E"/>
    <w:rsid w:val="00D4677A"/>
    <w:rsid w:val="00D50B53"/>
    <w:rsid w:val="00D52D80"/>
    <w:rsid w:val="00D56DD7"/>
    <w:rsid w:val="00D576C6"/>
    <w:rsid w:val="00D60283"/>
    <w:rsid w:val="00D636EC"/>
    <w:rsid w:val="00D6385B"/>
    <w:rsid w:val="00D64FC5"/>
    <w:rsid w:val="00D655A1"/>
    <w:rsid w:val="00D676B2"/>
    <w:rsid w:val="00D70AAB"/>
    <w:rsid w:val="00D70E71"/>
    <w:rsid w:val="00D716F3"/>
    <w:rsid w:val="00D75896"/>
    <w:rsid w:val="00D775C1"/>
    <w:rsid w:val="00D77740"/>
    <w:rsid w:val="00D80052"/>
    <w:rsid w:val="00D81B2A"/>
    <w:rsid w:val="00D82052"/>
    <w:rsid w:val="00D821F1"/>
    <w:rsid w:val="00D86103"/>
    <w:rsid w:val="00D92E84"/>
    <w:rsid w:val="00D930A6"/>
    <w:rsid w:val="00D93926"/>
    <w:rsid w:val="00D944E3"/>
    <w:rsid w:val="00D95430"/>
    <w:rsid w:val="00D97327"/>
    <w:rsid w:val="00DA10A9"/>
    <w:rsid w:val="00DA212B"/>
    <w:rsid w:val="00DA6432"/>
    <w:rsid w:val="00DA68EF"/>
    <w:rsid w:val="00DA7019"/>
    <w:rsid w:val="00DA7F22"/>
    <w:rsid w:val="00DB00C4"/>
    <w:rsid w:val="00DB0566"/>
    <w:rsid w:val="00DC01FC"/>
    <w:rsid w:val="00DC1FF2"/>
    <w:rsid w:val="00DC46F2"/>
    <w:rsid w:val="00DC7CF3"/>
    <w:rsid w:val="00DC7D4D"/>
    <w:rsid w:val="00DE2068"/>
    <w:rsid w:val="00DE29F1"/>
    <w:rsid w:val="00DE370C"/>
    <w:rsid w:val="00DE3B70"/>
    <w:rsid w:val="00DE3D29"/>
    <w:rsid w:val="00DE66FB"/>
    <w:rsid w:val="00DF0295"/>
    <w:rsid w:val="00DF5D9F"/>
    <w:rsid w:val="00DF6580"/>
    <w:rsid w:val="00DF6C19"/>
    <w:rsid w:val="00DF7B61"/>
    <w:rsid w:val="00DF7EC2"/>
    <w:rsid w:val="00E000E1"/>
    <w:rsid w:val="00E002DA"/>
    <w:rsid w:val="00E0747A"/>
    <w:rsid w:val="00E0780B"/>
    <w:rsid w:val="00E07E75"/>
    <w:rsid w:val="00E12C74"/>
    <w:rsid w:val="00E14054"/>
    <w:rsid w:val="00E15640"/>
    <w:rsid w:val="00E16B6A"/>
    <w:rsid w:val="00E24564"/>
    <w:rsid w:val="00E271B5"/>
    <w:rsid w:val="00E30343"/>
    <w:rsid w:val="00E326FA"/>
    <w:rsid w:val="00E32935"/>
    <w:rsid w:val="00E32D12"/>
    <w:rsid w:val="00E32D8D"/>
    <w:rsid w:val="00E33A8D"/>
    <w:rsid w:val="00E35BC4"/>
    <w:rsid w:val="00E35FAA"/>
    <w:rsid w:val="00E36108"/>
    <w:rsid w:val="00E37115"/>
    <w:rsid w:val="00E37792"/>
    <w:rsid w:val="00E37B34"/>
    <w:rsid w:val="00E403C1"/>
    <w:rsid w:val="00E40424"/>
    <w:rsid w:val="00E42CE9"/>
    <w:rsid w:val="00E4316E"/>
    <w:rsid w:val="00E4428E"/>
    <w:rsid w:val="00E4552B"/>
    <w:rsid w:val="00E45DF1"/>
    <w:rsid w:val="00E4631D"/>
    <w:rsid w:val="00E51D38"/>
    <w:rsid w:val="00E53E7F"/>
    <w:rsid w:val="00E54502"/>
    <w:rsid w:val="00E54757"/>
    <w:rsid w:val="00E55A4A"/>
    <w:rsid w:val="00E56EFE"/>
    <w:rsid w:val="00E57A15"/>
    <w:rsid w:val="00E60C50"/>
    <w:rsid w:val="00E60CD5"/>
    <w:rsid w:val="00E6168A"/>
    <w:rsid w:val="00E616E1"/>
    <w:rsid w:val="00E631CE"/>
    <w:rsid w:val="00E63941"/>
    <w:rsid w:val="00E7104D"/>
    <w:rsid w:val="00E725BD"/>
    <w:rsid w:val="00E73F4D"/>
    <w:rsid w:val="00E74021"/>
    <w:rsid w:val="00E75E6A"/>
    <w:rsid w:val="00E76BDD"/>
    <w:rsid w:val="00E82F02"/>
    <w:rsid w:val="00E832C8"/>
    <w:rsid w:val="00E85064"/>
    <w:rsid w:val="00E85243"/>
    <w:rsid w:val="00E8565B"/>
    <w:rsid w:val="00E86062"/>
    <w:rsid w:val="00E86A24"/>
    <w:rsid w:val="00E91471"/>
    <w:rsid w:val="00E925DC"/>
    <w:rsid w:val="00E9621A"/>
    <w:rsid w:val="00E96254"/>
    <w:rsid w:val="00E97933"/>
    <w:rsid w:val="00EA4804"/>
    <w:rsid w:val="00EB0662"/>
    <w:rsid w:val="00EB0CEA"/>
    <w:rsid w:val="00EB22BB"/>
    <w:rsid w:val="00EB6D7A"/>
    <w:rsid w:val="00EB72AB"/>
    <w:rsid w:val="00EC3E14"/>
    <w:rsid w:val="00EC7BF7"/>
    <w:rsid w:val="00ED0784"/>
    <w:rsid w:val="00ED2DC7"/>
    <w:rsid w:val="00ED3EE4"/>
    <w:rsid w:val="00ED40DC"/>
    <w:rsid w:val="00ED4D3A"/>
    <w:rsid w:val="00ED7CCA"/>
    <w:rsid w:val="00EE28C0"/>
    <w:rsid w:val="00EE2987"/>
    <w:rsid w:val="00EE6CE3"/>
    <w:rsid w:val="00EE77B9"/>
    <w:rsid w:val="00EF1FEF"/>
    <w:rsid w:val="00EF2B31"/>
    <w:rsid w:val="00EF570C"/>
    <w:rsid w:val="00EF6B3C"/>
    <w:rsid w:val="00F005DA"/>
    <w:rsid w:val="00F027BE"/>
    <w:rsid w:val="00F0396E"/>
    <w:rsid w:val="00F04147"/>
    <w:rsid w:val="00F048BB"/>
    <w:rsid w:val="00F1101E"/>
    <w:rsid w:val="00F13AE7"/>
    <w:rsid w:val="00F157F2"/>
    <w:rsid w:val="00F242D1"/>
    <w:rsid w:val="00F24B5B"/>
    <w:rsid w:val="00F25571"/>
    <w:rsid w:val="00F25D4E"/>
    <w:rsid w:val="00F26B3B"/>
    <w:rsid w:val="00F271F9"/>
    <w:rsid w:val="00F27E69"/>
    <w:rsid w:val="00F27E9B"/>
    <w:rsid w:val="00F30748"/>
    <w:rsid w:val="00F3126D"/>
    <w:rsid w:val="00F35C2B"/>
    <w:rsid w:val="00F375B9"/>
    <w:rsid w:val="00F4107B"/>
    <w:rsid w:val="00F42747"/>
    <w:rsid w:val="00F44531"/>
    <w:rsid w:val="00F47053"/>
    <w:rsid w:val="00F47E6B"/>
    <w:rsid w:val="00F53476"/>
    <w:rsid w:val="00F53ED5"/>
    <w:rsid w:val="00F5530E"/>
    <w:rsid w:val="00F5558C"/>
    <w:rsid w:val="00F56B6A"/>
    <w:rsid w:val="00F56CC4"/>
    <w:rsid w:val="00F6062A"/>
    <w:rsid w:val="00F624CE"/>
    <w:rsid w:val="00F62639"/>
    <w:rsid w:val="00F63091"/>
    <w:rsid w:val="00F644E0"/>
    <w:rsid w:val="00F65516"/>
    <w:rsid w:val="00F65B25"/>
    <w:rsid w:val="00F660DA"/>
    <w:rsid w:val="00F66311"/>
    <w:rsid w:val="00F66691"/>
    <w:rsid w:val="00F67C1F"/>
    <w:rsid w:val="00F67F10"/>
    <w:rsid w:val="00F70B6E"/>
    <w:rsid w:val="00F73A4F"/>
    <w:rsid w:val="00F75E25"/>
    <w:rsid w:val="00F77243"/>
    <w:rsid w:val="00F8178A"/>
    <w:rsid w:val="00F829DC"/>
    <w:rsid w:val="00F87580"/>
    <w:rsid w:val="00F9009D"/>
    <w:rsid w:val="00F91323"/>
    <w:rsid w:val="00F913F7"/>
    <w:rsid w:val="00F91E34"/>
    <w:rsid w:val="00F929C9"/>
    <w:rsid w:val="00F9585D"/>
    <w:rsid w:val="00FA1222"/>
    <w:rsid w:val="00FA1CC1"/>
    <w:rsid w:val="00FA289F"/>
    <w:rsid w:val="00FA4472"/>
    <w:rsid w:val="00FA61B8"/>
    <w:rsid w:val="00FB220B"/>
    <w:rsid w:val="00FB2AE9"/>
    <w:rsid w:val="00FB3063"/>
    <w:rsid w:val="00FB34EF"/>
    <w:rsid w:val="00FB40F5"/>
    <w:rsid w:val="00FB6C23"/>
    <w:rsid w:val="00FB7474"/>
    <w:rsid w:val="00FC2AB9"/>
    <w:rsid w:val="00FC44D2"/>
    <w:rsid w:val="00FC4D52"/>
    <w:rsid w:val="00FC4F79"/>
    <w:rsid w:val="00FC5B36"/>
    <w:rsid w:val="00FC650D"/>
    <w:rsid w:val="00FC6A55"/>
    <w:rsid w:val="00FC6B2B"/>
    <w:rsid w:val="00FC7A00"/>
    <w:rsid w:val="00FC7AAA"/>
    <w:rsid w:val="00FC7B6E"/>
    <w:rsid w:val="00FD0866"/>
    <w:rsid w:val="00FD1192"/>
    <w:rsid w:val="00FD2E5F"/>
    <w:rsid w:val="00FD481F"/>
    <w:rsid w:val="00FD56FE"/>
    <w:rsid w:val="00FD5C5F"/>
    <w:rsid w:val="00FD6427"/>
    <w:rsid w:val="00FE051F"/>
    <w:rsid w:val="00FE1608"/>
    <w:rsid w:val="00FE5334"/>
    <w:rsid w:val="00FE5F05"/>
    <w:rsid w:val="00FE7927"/>
    <w:rsid w:val="00FF0248"/>
    <w:rsid w:val="00FF1AEB"/>
    <w:rsid w:val="00FF25B9"/>
    <w:rsid w:val="00FF3443"/>
    <w:rsid w:val="00FF7C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B34"/>
    <w:pPr>
      <w:widowControl w:val="0"/>
      <w:jc w:val="both"/>
    </w:pPr>
  </w:style>
  <w:style w:type="paragraph" w:styleId="1">
    <w:name w:val="heading 1"/>
    <w:basedOn w:val="a"/>
    <w:next w:val="a"/>
    <w:link w:val="1Char"/>
    <w:qFormat/>
    <w:rsid w:val="00560A22"/>
    <w:pPr>
      <w:keepNext/>
      <w:keepLines/>
      <w:spacing w:before="100" w:beforeAutospacing="1" w:after="100" w:afterAutospacing="1"/>
      <w:jc w:val="center"/>
      <w:outlineLvl w:val="0"/>
    </w:pPr>
    <w:rPr>
      <w:rFonts w:ascii="Calibri" w:eastAsia="宋体" w:hAnsi="Calibri" w:cs="Times New Roman"/>
      <w:b/>
      <w:bCs/>
      <w:kern w:val="44"/>
      <w:sz w:val="44"/>
      <w:szCs w:val="44"/>
    </w:rPr>
  </w:style>
  <w:style w:type="paragraph" w:styleId="2">
    <w:name w:val="heading 2"/>
    <w:basedOn w:val="a"/>
    <w:next w:val="a"/>
    <w:link w:val="2Char"/>
    <w:qFormat/>
    <w:rsid w:val="00560A22"/>
    <w:pPr>
      <w:keepNext/>
      <w:keepLines/>
      <w:spacing w:before="100" w:beforeAutospacing="1" w:after="100" w:afterAutospacing="1"/>
      <w:jc w:val="center"/>
      <w:outlineLvl w:val="1"/>
    </w:pPr>
    <w:rPr>
      <w:rFonts w:ascii="Arial" w:eastAsia="黑体" w:hAnsi="Arial" w:cs="Times New Roman"/>
      <w:b/>
      <w:bCs/>
      <w:sz w:val="32"/>
      <w:szCs w:val="32"/>
    </w:rPr>
  </w:style>
  <w:style w:type="paragraph" w:styleId="3">
    <w:name w:val="heading 3"/>
    <w:basedOn w:val="a"/>
    <w:next w:val="a"/>
    <w:link w:val="3Char"/>
    <w:uiPriority w:val="9"/>
    <w:semiHidden/>
    <w:unhideWhenUsed/>
    <w:qFormat/>
    <w:rsid w:val="00560A2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20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2068"/>
    <w:rPr>
      <w:sz w:val="18"/>
      <w:szCs w:val="18"/>
    </w:rPr>
  </w:style>
  <w:style w:type="paragraph" w:styleId="a4">
    <w:name w:val="footer"/>
    <w:basedOn w:val="a"/>
    <w:link w:val="Char0"/>
    <w:uiPriority w:val="99"/>
    <w:unhideWhenUsed/>
    <w:rsid w:val="00DE2068"/>
    <w:pPr>
      <w:tabs>
        <w:tab w:val="center" w:pos="4153"/>
        <w:tab w:val="right" w:pos="8306"/>
      </w:tabs>
      <w:snapToGrid w:val="0"/>
      <w:jc w:val="left"/>
    </w:pPr>
    <w:rPr>
      <w:sz w:val="18"/>
      <w:szCs w:val="18"/>
    </w:rPr>
  </w:style>
  <w:style w:type="character" w:customStyle="1" w:styleId="Char0">
    <w:name w:val="页脚 Char"/>
    <w:basedOn w:val="a0"/>
    <w:link w:val="a4"/>
    <w:uiPriority w:val="99"/>
    <w:rsid w:val="00DE2068"/>
    <w:rPr>
      <w:sz w:val="18"/>
      <w:szCs w:val="18"/>
    </w:rPr>
  </w:style>
  <w:style w:type="table" w:styleId="a5">
    <w:name w:val="Table Grid"/>
    <w:basedOn w:val="a1"/>
    <w:uiPriority w:val="59"/>
    <w:rsid w:val="003A52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rsid w:val="00560A22"/>
    <w:rPr>
      <w:rFonts w:ascii="Calibri" w:eastAsia="宋体" w:hAnsi="Calibri" w:cs="Times New Roman"/>
      <w:b/>
      <w:bCs/>
      <w:kern w:val="44"/>
      <w:sz w:val="44"/>
      <w:szCs w:val="44"/>
    </w:rPr>
  </w:style>
  <w:style w:type="character" w:customStyle="1" w:styleId="2Char">
    <w:name w:val="标题 2 Char"/>
    <w:basedOn w:val="a0"/>
    <w:link w:val="2"/>
    <w:rsid w:val="00560A22"/>
    <w:rPr>
      <w:rFonts w:ascii="Arial" w:eastAsia="黑体" w:hAnsi="Arial" w:cs="Times New Roman"/>
      <w:b/>
      <w:bCs/>
      <w:sz w:val="32"/>
      <w:szCs w:val="32"/>
    </w:rPr>
  </w:style>
  <w:style w:type="paragraph" w:customStyle="1" w:styleId="312">
    <w:name w:val="样式 标题 3 + 行距: 多倍行距 1.2 字行"/>
    <w:basedOn w:val="3"/>
    <w:rsid w:val="00560A22"/>
    <w:pPr>
      <w:snapToGrid w:val="0"/>
      <w:spacing w:before="40" w:after="0" w:line="312" w:lineRule="auto"/>
      <w:jc w:val="left"/>
      <w:outlineLvl w:val="0"/>
    </w:pPr>
    <w:rPr>
      <w:rFonts w:ascii="Times New Roman" w:eastAsia="黑体" w:hAnsi="Times New Roman" w:cs="宋体"/>
      <w:sz w:val="24"/>
      <w:szCs w:val="20"/>
    </w:rPr>
  </w:style>
  <w:style w:type="character" w:customStyle="1" w:styleId="3Char">
    <w:name w:val="标题 3 Char"/>
    <w:basedOn w:val="a0"/>
    <w:link w:val="3"/>
    <w:uiPriority w:val="9"/>
    <w:semiHidden/>
    <w:rsid w:val="00560A22"/>
    <w:rPr>
      <w:b/>
      <w:bCs/>
      <w:sz w:val="32"/>
      <w:szCs w:val="32"/>
    </w:rPr>
  </w:style>
  <w:style w:type="paragraph" w:styleId="a6">
    <w:name w:val="List Paragraph"/>
    <w:basedOn w:val="a"/>
    <w:uiPriority w:val="34"/>
    <w:qFormat/>
    <w:rsid w:val="0064557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745BE-EB7C-485C-B799-9DE7D1D26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1474</Words>
  <Characters>8403</Characters>
  <Application>Microsoft Office Word</Application>
  <DocSecurity>0</DocSecurity>
  <Lines>70</Lines>
  <Paragraphs>19</Paragraphs>
  <ScaleCrop>false</ScaleCrop>
  <Company>中国</Company>
  <LinksUpToDate>false</LinksUpToDate>
  <CharactersWithSpaces>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胡甲刚</dc:creator>
  <cp:lastModifiedBy>胡甲刚</cp:lastModifiedBy>
  <cp:revision>4</cp:revision>
  <cp:lastPrinted>2018-10-08T02:45:00Z</cp:lastPrinted>
  <dcterms:created xsi:type="dcterms:W3CDTF">2018-11-16T01:18:00Z</dcterms:created>
  <dcterms:modified xsi:type="dcterms:W3CDTF">2018-11-16T01:20:00Z</dcterms:modified>
</cp:coreProperties>
</file>